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60D5BD" w14:textId="03983923" w:rsidR="0009502C" w:rsidRPr="00E30282" w:rsidRDefault="005A4A18" w:rsidP="0009502C">
      <w:pPr>
        <w:jc w:val="center"/>
        <w:rPr>
          <w:rFonts w:ascii="Garamond" w:hAnsi="Garamond"/>
          <w:b/>
          <w:sz w:val="28"/>
          <w:szCs w:val="28"/>
        </w:rPr>
      </w:pPr>
      <w:r w:rsidRPr="00E30282">
        <w:rPr>
          <w:rFonts w:ascii="Garamond" w:hAnsi="Garamond"/>
          <w:b/>
          <w:sz w:val="28"/>
          <w:szCs w:val="28"/>
        </w:rPr>
        <w:t xml:space="preserve">RFP # 100-21-66665 </w:t>
      </w:r>
      <w:r w:rsidR="0009502C" w:rsidRPr="00E30282">
        <w:rPr>
          <w:rFonts w:ascii="Garamond" w:hAnsi="Garamond"/>
          <w:b/>
          <w:sz w:val="28"/>
          <w:szCs w:val="28"/>
        </w:rPr>
        <w:t>BUSINESS PROPOSAL</w:t>
      </w:r>
    </w:p>
    <w:p w14:paraId="24F48FF9" w14:textId="77777777" w:rsidR="0009502C" w:rsidRPr="00E30282" w:rsidRDefault="00264B4D" w:rsidP="0009502C">
      <w:pPr>
        <w:jc w:val="center"/>
        <w:rPr>
          <w:rFonts w:ascii="Garamond" w:hAnsi="Garamond"/>
          <w:b/>
          <w:sz w:val="28"/>
          <w:szCs w:val="28"/>
        </w:rPr>
      </w:pPr>
      <w:r w:rsidRPr="00E30282">
        <w:rPr>
          <w:rFonts w:ascii="Garamond" w:hAnsi="Garamond"/>
          <w:b/>
          <w:sz w:val="28"/>
          <w:szCs w:val="28"/>
        </w:rPr>
        <w:t>ATTACHMENT E</w:t>
      </w:r>
    </w:p>
    <w:p w14:paraId="554414E7" w14:textId="77777777" w:rsidR="0009502C" w:rsidRPr="00E30282" w:rsidRDefault="0009502C" w:rsidP="0009502C">
      <w:pPr>
        <w:rPr>
          <w:rFonts w:ascii="Garamond" w:hAnsi="Garamond"/>
          <w:b/>
          <w:sz w:val="16"/>
          <w:szCs w:val="24"/>
        </w:rPr>
      </w:pPr>
    </w:p>
    <w:p w14:paraId="2FE2CCC4" w14:textId="77777777" w:rsidR="0009502C" w:rsidRPr="00E30282" w:rsidRDefault="0009502C" w:rsidP="0009502C">
      <w:pPr>
        <w:rPr>
          <w:rFonts w:ascii="Garamond" w:hAnsi="Garamond"/>
          <w:b/>
          <w:szCs w:val="24"/>
        </w:rPr>
      </w:pPr>
      <w:r w:rsidRPr="00E30282">
        <w:rPr>
          <w:rFonts w:ascii="Garamond" w:hAnsi="Garamond"/>
          <w:b/>
          <w:szCs w:val="24"/>
        </w:rPr>
        <w:t>Instructions:  Please provide answers in the shaded areas to all questions.  Reference all attachments in</w:t>
      </w:r>
      <w:r w:rsidR="002960D5" w:rsidRPr="00E30282">
        <w:rPr>
          <w:rFonts w:ascii="Garamond" w:hAnsi="Garamond"/>
          <w:b/>
          <w:szCs w:val="24"/>
        </w:rPr>
        <w:t xml:space="preserve"> the shaded area</w:t>
      </w:r>
      <w:r w:rsidRPr="00E30282">
        <w:rPr>
          <w:rFonts w:ascii="Garamond" w:hAnsi="Garamond"/>
          <w:b/>
          <w:szCs w:val="24"/>
        </w:rPr>
        <w:t xml:space="preserve">.   </w:t>
      </w:r>
    </w:p>
    <w:p w14:paraId="2AD655CB" w14:textId="77777777" w:rsidR="0009502C" w:rsidRPr="00E30282" w:rsidRDefault="0009502C" w:rsidP="0009502C">
      <w:pPr>
        <w:rPr>
          <w:rFonts w:ascii="Garamond" w:hAnsi="Garamond"/>
          <w:b/>
          <w:i/>
          <w:szCs w:val="24"/>
        </w:rPr>
      </w:pPr>
    </w:p>
    <w:p w14:paraId="7BA6175F" w14:textId="77777777" w:rsidR="0009502C" w:rsidRPr="00E30282" w:rsidRDefault="0009502C" w:rsidP="0009502C">
      <w:pPr>
        <w:rPr>
          <w:rFonts w:ascii="Garamond" w:hAnsi="Garamond"/>
          <w:b/>
          <w:i/>
          <w:szCs w:val="24"/>
        </w:rPr>
      </w:pPr>
      <w:r w:rsidRPr="00E30282">
        <w:rPr>
          <w:rFonts w:ascii="Garamond" w:hAnsi="Garamond"/>
          <w:b/>
          <w:i/>
          <w:szCs w:val="24"/>
        </w:rPr>
        <w:t>Business Proposal</w:t>
      </w:r>
    </w:p>
    <w:p w14:paraId="2DDB946B" w14:textId="77777777" w:rsidR="0009502C" w:rsidRPr="00E30282" w:rsidRDefault="0009502C" w:rsidP="0009502C">
      <w:pPr>
        <w:rPr>
          <w:rFonts w:ascii="Garamond" w:hAnsi="Garamond"/>
          <w:szCs w:val="24"/>
        </w:rPr>
      </w:pPr>
    </w:p>
    <w:p w14:paraId="5BD99EEB" w14:textId="77777777" w:rsidR="0009502C" w:rsidRPr="00E30282" w:rsidRDefault="0009502C" w:rsidP="00405269">
      <w:pPr>
        <w:widowControl/>
        <w:numPr>
          <w:ilvl w:val="2"/>
          <w:numId w:val="15"/>
        </w:numPr>
        <w:jc w:val="both"/>
        <w:rPr>
          <w:rFonts w:ascii="Garamond" w:hAnsi="Garamond"/>
          <w:szCs w:val="24"/>
        </w:rPr>
      </w:pPr>
      <w:r w:rsidRPr="00E30282">
        <w:rPr>
          <w:rFonts w:ascii="Garamond" w:hAnsi="Garamond"/>
          <w:b/>
          <w:szCs w:val="24"/>
        </w:rPr>
        <w:t>General</w:t>
      </w:r>
      <w:r w:rsidR="00FD5220" w:rsidRPr="00E30282">
        <w:rPr>
          <w:rFonts w:ascii="Garamond" w:hAnsi="Garamond"/>
          <w:b/>
          <w:szCs w:val="24"/>
        </w:rPr>
        <w:t xml:space="preserve"> </w:t>
      </w:r>
      <w:r w:rsidR="00FD5220" w:rsidRPr="00E30282">
        <w:rPr>
          <w:rFonts w:ascii="Garamond" w:hAnsi="Garamond"/>
          <w:b/>
          <w:color w:val="FF0000"/>
          <w:szCs w:val="24"/>
        </w:rPr>
        <w:t>(optional)</w:t>
      </w:r>
      <w:r w:rsidRPr="00E30282">
        <w:rPr>
          <w:rFonts w:ascii="Garamond" w:hAnsi="Garamond"/>
          <w:b/>
          <w:szCs w:val="24"/>
        </w:rPr>
        <w:t xml:space="preserve"> -</w:t>
      </w:r>
      <w:r w:rsidRPr="00E30282">
        <w:rPr>
          <w:rFonts w:ascii="Garamond" w:hAnsi="Garamond"/>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E30282" w14:paraId="46FBCB25" w14:textId="77777777" w:rsidTr="002960D5">
        <w:tc>
          <w:tcPr>
            <w:tcW w:w="8856" w:type="dxa"/>
            <w:shd w:val="clear" w:color="auto" w:fill="FFFF99"/>
          </w:tcPr>
          <w:p w14:paraId="4C0229D1" w14:textId="0EDB017C" w:rsidR="00B6776E" w:rsidRPr="00E30282" w:rsidRDefault="00B6776E" w:rsidP="00B6776E">
            <w:pPr>
              <w:rPr>
                <w:rFonts w:ascii="Garamond" w:hAnsi="Garamond"/>
                <w:szCs w:val="24"/>
              </w:rPr>
            </w:pPr>
            <w:r w:rsidRPr="00E30282">
              <w:rPr>
                <w:rFonts w:ascii="Garamond" w:hAnsi="Garamond"/>
                <w:szCs w:val="24"/>
              </w:rPr>
              <w:t>Axon’s body-worn and in-car cameras are designed to work with one another, whether in the field or at the station. With Axon Signal technology, all of your cameras have the capability to sense specific triggers meant to activate a camera and initiate a recording. The following Signal technology offers various activation methods, that include:</w:t>
            </w:r>
          </w:p>
          <w:p w14:paraId="30EC8CA7" w14:textId="77777777" w:rsidR="00B6776E" w:rsidRPr="00E30282" w:rsidRDefault="00B6776E" w:rsidP="00B6776E">
            <w:pPr>
              <w:pStyle w:val="ListParagraph"/>
              <w:numPr>
                <w:ilvl w:val="0"/>
                <w:numId w:val="39"/>
              </w:numPr>
              <w:rPr>
                <w:rFonts w:ascii="Garamond" w:hAnsi="Garamond"/>
                <w:szCs w:val="24"/>
              </w:rPr>
            </w:pPr>
            <w:r w:rsidRPr="00E30282">
              <w:rPr>
                <w:rFonts w:ascii="Garamond" w:hAnsi="Garamond"/>
                <w:szCs w:val="24"/>
              </w:rPr>
              <w:t>THE AXON SIGNAL UNIT (ASU) – ASU is installed in a vehicle and activates Axon cameras in response to vehicle triggers like light bar/siren, door, vehicle speed, acceleration, crash, and weapon rack activation.</w:t>
            </w:r>
          </w:p>
          <w:p w14:paraId="78A9722B" w14:textId="77777777" w:rsidR="00B6776E" w:rsidRPr="00E30282" w:rsidRDefault="00B6776E" w:rsidP="00B6776E">
            <w:pPr>
              <w:pStyle w:val="ListParagraph"/>
              <w:numPr>
                <w:ilvl w:val="0"/>
                <w:numId w:val="39"/>
              </w:numPr>
              <w:rPr>
                <w:rFonts w:ascii="Garamond" w:hAnsi="Garamond"/>
                <w:szCs w:val="24"/>
              </w:rPr>
            </w:pPr>
            <w:r w:rsidRPr="00E30282">
              <w:rPr>
                <w:rFonts w:ascii="Garamond" w:hAnsi="Garamond"/>
                <w:szCs w:val="24"/>
              </w:rPr>
              <w:t>SIGNAL PERFORMANCE POWER MAGAZINE (SPPM) – SPPM is a TASER energy weapon battery accessory that activates Axon cameras when your TASER energy weapon is armed, the trigger is pulled, or the arc is engaged.</w:t>
            </w:r>
          </w:p>
          <w:p w14:paraId="53F3058E" w14:textId="3C6B3A54" w:rsidR="00B6776E" w:rsidRPr="00E30282" w:rsidRDefault="00B6776E" w:rsidP="00B6776E">
            <w:pPr>
              <w:pStyle w:val="ListParagraph"/>
              <w:numPr>
                <w:ilvl w:val="0"/>
                <w:numId w:val="39"/>
              </w:numPr>
              <w:rPr>
                <w:rFonts w:ascii="Garamond" w:hAnsi="Garamond"/>
                <w:szCs w:val="24"/>
              </w:rPr>
            </w:pPr>
            <w:r w:rsidRPr="00E30282">
              <w:rPr>
                <w:rFonts w:ascii="Garamond" w:hAnsi="Garamond"/>
                <w:szCs w:val="24"/>
              </w:rPr>
              <w:t>AXON SIGNAL SIDEARM – Signal Sidearm is an easy-to-install smart sensor that attaches to the outside of the majority of sidearm holsters. Axon cameras within range can detect the removal of a sidearm from its holster and trigger nearby Axon cameras to begin recording.</w:t>
            </w:r>
          </w:p>
          <w:p w14:paraId="2D2907B5" w14:textId="77777777" w:rsidR="00B6776E" w:rsidRPr="00E30282" w:rsidRDefault="00B6776E" w:rsidP="00B6776E">
            <w:pPr>
              <w:rPr>
                <w:rFonts w:ascii="Garamond" w:hAnsi="Garamond"/>
                <w:szCs w:val="24"/>
              </w:rPr>
            </w:pPr>
            <w:r w:rsidRPr="00E30282">
              <w:rPr>
                <w:rFonts w:ascii="Garamond" w:hAnsi="Garamond"/>
                <w:szCs w:val="24"/>
              </w:rPr>
              <w:t>Additionally, Axon in-car and body-worn cameras can integrate through the use of our MDT application and Axon Evidence. To optimize user functionality and utilize software-driven features to minimize the costs and constraints of excessive hardware components, ISP can use:</w:t>
            </w:r>
          </w:p>
          <w:p w14:paraId="1A196C8B" w14:textId="0C6DE46A" w:rsidR="00B6776E" w:rsidRPr="00E30282" w:rsidRDefault="00B6776E" w:rsidP="00B6776E">
            <w:pPr>
              <w:pStyle w:val="ListParagraph"/>
              <w:numPr>
                <w:ilvl w:val="0"/>
                <w:numId w:val="40"/>
              </w:numPr>
              <w:rPr>
                <w:rFonts w:ascii="Garamond" w:hAnsi="Garamond"/>
                <w:szCs w:val="24"/>
              </w:rPr>
            </w:pPr>
            <w:r w:rsidRPr="00E30282">
              <w:rPr>
                <w:rFonts w:ascii="Garamond" w:hAnsi="Garamond"/>
                <w:szCs w:val="24"/>
              </w:rPr>
              <w:t>Axon</w:t>
            </w:r>
            <w:r w:rsidR="00DD640B">
              <w:rPr>
                <w:rFonts w:ascii="Garamond" w:hAnsi="Garamond"/>
                <w:szCs w:val="24"/>
              </w:rPr>
              <w:t xml:space="preserve"> Fleet dashboard application </w:t>
            </w:r>
            <w:r w:rsidRPr="00E30282">
              <w:rPr>
                <w:rFonts w:ascii="Garamond" w:hAnsi="Garamond"/>
                <w:szCs w:val="24"/>
              </w:rPr>
              <w:t>to watch live video from your body-worn cameras</w:t>
            </w:r>
          </w:p>
          <w:p w14:paraId="5C65D667" w14:textId="35A4BD17" w:rsidR="00B6776E" w:rsidRPr="00E30282" w:rsidRDefault="00B6776E" w:rsidP="00B6776E">
            <w:pPr>
              <w:pStyle w:val="ListParagraph"/>
              <w:numPr>
                <w:ilvl w:val="0"/>
                <w:numId w:val="40"/>
              </w:numPr>
              <w:rPr>
                <w:rFonts w:ascii="Garamond" w:hAnsi="Garamond"/>
                <w:szCs w:val="24"/>
              </w:rPr>
            </w:pPr>
            <w:r w:rsidRPr="00E30282">
              <w:rPr>
                <w:rFonts w:ascii="Garamond" w:hAnsi="Garamond"/>
                <w:szCs w:val="24"/>
              </w:rPr>
              <w:t>Axon Auto-Tagging to create retention schedules and tag digital evidence with vital information, that is then applied to Axon videos and imported and stored in Axon Evidence</w:t>
            </w:r>
          </w:p>
          <w:p w14:paraId="15217170" w14:textId="77777777" w:rsidR="0009502C" w:rsidRPr="00E30282" w:rsidRDefault="00B6776E" w:rsidP="00B6776E">
            <w:pPr>
              <w:pStyle w:val="ListParagraph"/>
              <w:numPr>
                <w:ilvl w:val="0"/>
                <w:numId w:val="40"/>
              </w:numPr>
              <w:rPr>
                <w:rFonts w:ascii="Garamond" w:hAnsi="Garamond"/>
                <w:szCs w:val="24"/>
              </w:rPr>
            </w:pPr>
            <w:r w:rsidRPr="00E30282">
              <w:rPr>
                <w:rFonts w:ascii="Garamond" w:hAnsi="Garamond"/>
                <w:szCs w:val="24"/>
              </w:rPr>
              <w:t>Multicam Playback within Axon Evidence to play and review up to four videos—recorded by different cameras—at the same time</w:t>
            </w:r>
          </w:p>
          <w:p w14:paraId="136B2C30" w14:textId="7D85F8F8" w:rsidR="00D53803" w:rsidRPr="00E30282" w:rsidRDefault="00D53803" w:rsidP="00D53803">
            <w:pPr>
              <w:rPr>
                <w:rFonts w:ascii="Garamond" w:hAnsi="Garamond"/>
                <w:szCs w:val="24"/>
              </w:rPr>
            </w:pPr>
            <w:r w:rsidRPr="00E30282">
              <w:rPr>
                <w:rFonts w:ascii="Garamond" w:hAnsi="Garamond"/>
                <w:szCs w:val="24"/>
              </w:rPr>
              <w:t xml:space="preserve">Axon Evidence is Axon’s secure, centralized digital evidence management system designed to organize, view, and share all types of digital evidence in one single place. With easy-to-use search features and dynamic playback capabilities, </w:t>
            </w:r>
            <w:r w:rsidR="00371529">
              <w:rPr>
                <w:rFonts w:ascii="Garamond" w:hAnsi="Garamond"/>
                <w:szCs w:val="24"/>
              </w:rPr>
              <w:t>ISP</w:t>
            </w:r>
            <w:r w:rsidRPr="00E30282">
              <w:rPr>
                <w:rFonts w:ascii="Garamond" w:hAnsi="Garamond"/>
                <w:szCs w:val="24"/>
              </w:rPr>
              <w:t xml:space="preserve"> can find and review the vital pieces of evidence needed to build a case or review an officer’s performance, which can then be shared internally or with external prosecuting partners or agencies. </w:t>
            </w:r>
          </w:p>
          <w:p w14:paraId="118AF7B2" w14:textId="77777777" w:rsidR="00D53803" w:rsidRPr="00E30282" w:rsidRDefault="00D53803" w:rsidP="00D53803">
            <w:pPr>
              <w:rPr>
                <w:rFonts w:ascii="Garamond" w:hAnsi="Garamond"/>
                <w:szCs w:val="24"/>
              </w:rPr>
            </w:pPr>
            <w:r w:rsidRPr="00E30282">
              <w:rPr>
                <w:rFonts w:ascii="Garamond" w:hAnsi="Garamond"/>
                <w:szCs w:val="24"/>
              </w:rPr>
              <w:t xml:space="preserve">Built-in tools such as automated redaction and Axon Performance’s metrics review dashboards can help speed up workflows, improve policy compliance, and protect privacy, which can all lead to lessening your agency’s administrative burden. </w:t>
            </w:r>
          </w:p>
          <w:p w14:paraId="1B4D1B5E" w14:textId="77777777" w:rsidR="00D53803" w:rsidRPr="00E30282" w:rsidRDefault="00D53803" w:rsidP="00D53803">
            <w:pPr>
              <w:rPr>
                <w:rFonts w:ascii="Garamond" w:hAnsi="Garamond"/>
                <w:szCs w:val="24"/>
              </w:rPr>
            </w:pPr>
            <w:r w:rsidRPr="00E30282">
              <w:rPr>
                <w:rFonts w:ascii="Garamond" w:hAnsi="Garamond"/>
                <w:szCs w:val="24"/>
              </w:rPr>
              <w:t xml:space="preserve">Robust evidence, device, and user audit trails help protect chain of custody within the system, while our advanced report generation allows administrators to review your agency’s utilization of Axon Evidence features. </w:t>
            </w:r>
          </w:p>
          <w:p w14:paraId="781FA55C" w14:textId="77777777" w:rsidR="00D53803" w:rsidRPr="00E30282" w:rsidRDefault="00D53803" w:rsidP="00D53803">
            <w:pPr>
              <w:rPr>
                <w:rFonts w:ascii="Garamond" w:hAnsi="Garamond"/>
                <w:szCs w:val="24"/>
              </w:rPr>
            </w:pPr>
            <w:r w:rsidRPr="00E30282">
              <w:rPr>
                <w:rFonts w:ascii="Garamond" w:hAnsi="Garamond"/>
                <w:szCs w:val="24"/>
              </w:rPr>
              <w:lastRenderedPageBreak/>
              <w:t xml:space="preserve">Within Axon Evidence, access to stored information is governed by agency-defined access control settings and configurations. Administrators will create roles for different users that dictate levels of access. Each Axon Evidence user will then be assigned one of these roles, which determine if they do or do not have access to particular DEMS features and functions. Agencies can also leverage the system to create cases and groups to control evidence access lists and improve sharing workflows. </w:t>
            </w:r>
          </w:p>
          <w:p w14:paraId="7512368F" w14:textId="77777777" w:rsidR="00A47822" w:rsidRPr="00E30282" w:rsidRDefault="00D53803" w:rsidP="00D53803">
            <w:pPr>
              <w:rPr>
                <w:rFonts w:ascii="Garamond" w:hAnsi="Garamond"/>
                <w:szCs w:val="24"/>
              </w:rPr>
            </w:pPr>
            <w:r w:rsidRPr="00E30282">
              <w:rPr>
                <w:rFonts w:ascii="Garamond" w:hAnsi="Garamond"/>
                <w:szCs w:val="24"/>
              </w:rPr>
              <w:t>Additionally, Axon Evidence provides many security features to secure digital evidence, including password complexity requirements, failed login limits, and enforced timeout settings. Multi-factor authentication options are also available to allow a user to access the system without the need for an administrator’s approval.</w:t>
            </w:r>
          </w:p>
          <w:p w14:paraId="56DE290F" w14:textId="5F515D06" w:rsidR="00CB52E9" w:rsidRPr="00E30282" w:rsidRDefault="00CB52E9" w:rsidP="00CB52E9">
            <w:pPr>
              <w:rPr>
                <w:rFonts w:ascii="Garamond" w:hAnsi="Garamond"/>
                <w:b/>
                <w:bCs/>
                <w:szCs w:val="24"/>
              </w:rPr>
            </w:pPr>
            <w:r w:rsidRPr="00E30282">
              <w:rPr>
                <w:rFonts w:ascii="Garamond" w:hAnsi="Garamond"/>
                <w:b/>
                <w:bCs/>
                <w:szCs w:val="24"/>
              </w:rPr>
              <w:t>EXPERIENCE</w:t>
            </w:r>
            <w:r w:rsidR="00A7238A" w:rsidRPr="00E30282">
              <w:rPr>
                <w:rFonts w:ascii="Garamond" w:hAnsi="Garamond"/>
                <w:b/>
                <w:bCs/>
                <w:szCs w:val="24"/>
              </w:rPr>
              <w:t xml:space="preserve"> PROVIDING REQUESTED SOLUTIONS</w:t>
            </w:r>
          </w:p>
          <w:p w14:paraId="23D9FD8A" w14:textId="77777777" w:rsidR="00CB52E9" w:rsidRPr="00E30282" w:rsidRDefault="00CB52E9" w:rsidP="00CB52E9">
            <w:pPr>
              <w:rPr>
                <w:rFonts w:ascii="Garamond" w:hAnsi="Garamond"/>
                <w:szCs w:val="24"/>
              </w:rPr>
            </w:pPr>
            <w:r w:rsidRPr="00E30282">
              <w:rPr>
                <w:rFonts w:ascii="Garamond" w:hAnsi="Garamond"/>
                <w:szCs w:val="24"/>
              </w:rPr>
              <w:t>Since 2012, Axon has developed and manufactured multiple generations of body-worn cameras—including Axon Flex 2, Axon Body 2, and Axon Body 3—and delivered approximately 492,000 devices to law enforcement worldwide. During this time, our engineers and product managers have expanded our product lines to include first-person point of view cameras designed to imitate the human eye, as well as devices equipped with real-time awareness capabilities such as access to livestreams and real-time officer location and alerts.</w:t>
            </w:r>
          </w:p>
          <w:p w14:paraId="527188DF" w14:textId="77777777" w:rsidR="00A7238A" w:rsidRPr="00E30282" w:rsidRDefault="00CB52E9" w:rsidP="00A7238A">
            <w:pPr>
              <w:rPr>
                <w:rFonts w:ascii="Garamond" w:hAnsi="Garamond"/>
                <w:szCs w:val="24"/>
              </w:rPr>
            </w:pPr>
            <w:r w:rsidRPr="00E30282">
              <w:rPr>
                <w:rFonts w:ascii="Garamond" w:hAnsi="Garamond"/>
                <w:szCs w:val="24"/>
              </w:rPr>
              <w:t>To date, the largest purchase of body-worn cameras was made by the London Metropolitan Police Service in London, UK in the amount of approximately 22,000 devices. In the U.S., the largest purchase of body-worn cameras was made by the Los Angeles Police Department in the amount of approximately 7,500 devices. Axon is responsible for the manufacturing and fulfillment of these orders, including ongoing support for each body-worn camera program after delivery and throughout the life of contracts.</w:t>
            </w:r>
            <w:r w:rsidR="00A7238A" w:rsidRPr="00E30282">
              <w:rPr>
                <w:rFonts w:ascii="Garamond" w:hAnsi="Garamond"/>
                <w:szCs w:val="24"/>
              </w:rPr>
              <w:t xml:space="preserve"> </w:t>
            </w:r>
          </w:p>
          <w:p w14:paraId="69C3433A" w14:textId="77777777" w:rsidR="007250BC" w:rsidRPr="00E30282" w:rsidRDefault="00A7238A" w:rsidP="009B2B67">
            <w:pPr>
              <w:rPr>
                <w:rFonts w:ascii="Garamond" w:hAnsi="Garamond"/>
                <w:szCs w:val="24"/>
              </w:rPr>
            </w:pPr>
            <w:r w:rsidRPr="00E30282">
              <w:rPr>
                <w:rFonts w:ascii="Garamond" w:hAnsi="Garamond"/>
                <w:szCs w:val="24"/>
              </w:rPr>
              <w:t>Axon Fleet solution was released in 2016 and leverages a platform of law enforcement technologies that has been operating at scale since 2007. The same team that developed the industry-leading Axon body-worn camera and Axon Evidence digital evidence management solution created an in-car system to meet the needs of modern-day policing. Currently, more than 500 agencies have deployed the Axon Fleet solution.</w:t>
            </w:r>
            <w:r w:rsidR="007250BC" w:rsidRPr="00E30282">
              <w:rPr>
                <w:rFonts w:ascii="Garamond" w:hAnsi="Garamond"/>
                <w:szCs w:val="24"/>
              </w:rPr>
              <w:t xml:space="preserve"> </w:t>
            </w:r>
          </w:p>
          <w:p w14:paraId="46B2733D" w14:textId="522646A2" w:rsidR="007250BC" w:rsidRPr="00E30282" w:rsidRDefault="007250BC" w:rsidP="007250BC">
            <w:pPr>
              <w:rPr>
                <w:rFonts w:ascii="Garamond" w:hAnsi="Garamond"/>
                <w:szCs w:val="24"/>
              </w:rPr>
            </w:pPr>
            <w:r w:rsidRPr="00E30282">
              <w:rPr>
                <w:rFonts w:ascii="Garamond" w:hAnsi="Garamond"/>
                <w:szCs w:val="24"/>
              </w:rPr>
              <w:t>The Axon platform of connected video recording, cloud, and mobile technologies is built around Axon Evidence, a scalable, cloud-based system that centralizes all types of digital files. Axon Evidence has been operating at scale since 2009.</w:t>
            </w:r>
          </w:p>
        </w:tc>
      </w:tr>
    </w:tbl>
    <w:p w14:paraId="44AD1811" w14:textId="77777777" w:rsidR="0009502C" w:rsidRPr="00E30282" w:rsidRDefault="0009502C" w:rsidP="0009502C">
      <w:pPr>
        <w:rPr>
          <w:rFonts w:ascii="Garamond" w:hAnsi="Garamond"/>
          <w:szCs w:val="24"/>
        </w:rPr>
      </w:pPr>
    </w:p>
    <w:p w14:paraId="3F8124E9" w14:textId="77777777" w:rsidR="0009502C" w:rsidRPr="00E30282" w:rsidRDefault="0009502C" w:rsidP="00405269">
      <w:pPr>
        <w:widowControl/>
        <w:numPr>
          <w:ilvl w:val="2"/>
          <w:numId w:val="15"/>
        </w:numPr>
        <w:jc w:val="both"/>
        <w:rPr>
          <w:rFonts w:ascii="Garamond" w:hAnsi="Garamond"/>
          <w:szCs w:val="24"/>
        </w:rPr>
      </w:pPr>
      <w:r w:rsidRPr="00E30282">
        <w:rPr>
          <w:rFonts w:ascii="Garamond" w:hAnsi="Garamond"/>
          <w:b/>
          <w:szCs w:val="24"/>
        </w:rPr>
        <w:t xml:space="preserve">Respondent’s Company Structure </w:t>
      </w:r>
      <w:r w:rsidRPr="00E30282">
        <w:rPr>
          <w:rFonts w:ascii="Garamond" w:hAnsi="Garamond"/>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E30282" w14:paraId="1FA81FF5" w14:textId="77777777" w:rsidTr="002960D5">
        <w:tc>
          <w:tcPr>
            <w:tcW w:w="8856" w:type="dxa"/>
            <w:shd w:val="clear" w:color="auto" w:fill="FFFF99"/>
          </w:tcPr>
          <w:p w14:paraId="4F48A4A8" w14:textId="4BA781E4" w:rsidR="00B4040F" w:rsidRPr="00E30282" w:rsidRDefault="00291FAA" w:rsidP="0009502C">
            <w:pPr>
              <w:rPr>
                <w:rFonts w:ascii="Garamond" w:hAnsi="Garamond"/>
                <w:szCs w:val="24"/>
              </w:rPr>
            </w:pPr>
            <w:r w:rsidRPr="00E30282">
              <w:rPr>
                <w:rFonts w:ascii="Garamond" w:hAnsi="Garamond"/>
                <w:szCs w:val="24"/>
              </w:rPr>
              <w:t xml:space="preserve">The Secretary of State of Delaware issued a certificate for </w:t>
            </w:r>
            <w:r w:rsidR="00C621B1" w:rsidRPr="00E30282">
              <w:rPr>
                <w:rFonts w:ascii="Garamond" w:hAnsi="Garamond"/>
                <w:szCs w:val="24"/>
              </w:rPr>
              <w:t xml:space="preserve">Axon Enterprise, Inc., </w:t>
            </w:r>
            <w:r w:rsidR="007613A2" w:rsidRPr="00E30282">
              <w:rPr>
                <w:rFonts w:ascii="Garamond" w:hAnsi="Garamond"/>
                <w:szCs w:val="24"/>
              </w:rPr>
              <w:t>whose Corporation N</w:t>
            </w:r>
            <w:r w:rsidRPr="00E30282">
              <w:rPr>
                <w:rFonts w:ascii="Garamond" w:hAnsi="Garamond"/>
                <w:szCs w:val="24"/>
              </w:rPr>
              <w:t>umber is 3337819</w:t>
            </w:r>
            <w:r w:rsidR="00DD2DB6" w:rsidRPr="00E30282">
              <w:rPr>
                <w:rFonts w:ascii="Garamond" w:hAnsi="Garamond"/>
                <w:szCs w:val="24"/>
              </w:rPr>
              <w:t>.</w:t>
            </w:r>
            <w:r w:rsidR="0077385F" w:rsidRPr="00E30282">
              <w:rPr>
                <w:rFonts w:ascii="Garamond" w:hAnsi="Garamond"/>
                <w:szCs w:val="24"/>
              </w:rPr>
              <w:t xml:space="preserve"> </w:t>
            </w:r>
            <w:r w:rsidR="000A30DD" w:rsidRPr="00E30282">
              <w:rPr>
                <w:rFonts w:ascii="Garamond" w:hAnsi="Garamond"/>
                <w:szCs w:val="24"/>
              </w:rPr>
              <w:t xml:space="preserve">Our headquarters is located in Scottsdale, AZ. </w:t>
            </w:r>
          </w:p>
          <w:p w14:paraId="2ACB38B0" w14:textId="77777777" w:rsidR="004A4DEB" w:rsidRPr="00E30282" w:rsidRDefault="004A4DEB" w:rsidP="004A4DEB">
            <w:pPr>
              <w:rPr>
                <w:rFonts w:ascii="Garamond" w:hAnsi="Garamond"/>
                <w:szCs w:val="24"/>
              </w:rPr>
            </w:pPr>
            <w:r w:rsidRPr="00E30282">
              <w:rPr>
                <w:rFonts w:ascii="Garamond" w:hAnsi="Garamond"/>
                <w:szCs w:val="24"/>
              </w:rPr>
              <w:t>Axon Enterprise, Inc. (Axon) is not a subsidiary of another firm or company; Axon is the direct or indirect parent company of the following entities:</w:t>
            </w:r>
          </w:p>
          <w:p w14:paraId="514A7155" w14:textId="6EC94D99" w:rsidR="004A4DEB" w:rsidRPr="00E30282" w:rsidRDefault="004A4DEB" w:rsidP="00263F50">
            <w:pPr>
              <w:pStyle w:val="ListParagraph"/>
              <w:numPr>
                <w:ilvl w:val="0"/>
                <w:numId w:val="23"/>
              </w:numPr>
              <w:rPr>
                <w:rFonts w:ascii="Garamond" w:hAnsi="Garamond"/>
                <w:szCs w:val="24"/>
              </w:rPr>
            </w:pPr>
            <w:r w:rsidRPr="00E30282">
              <w:rPr>
                <w:rFonts w:ascii="Garamond" w:hAnsi="Garamond"/>
                <w:szCs w:val="24"/>
              </w:rPr>
              <w:t>Axon Enterprise Holding Company, LLC, organized in the United States</w:t>
            </w:r>
          </w:p>
          <w:p w14:paraId="2FEAA8F7" w14:textId="3BB2E61C" w:rsidR="004A4DEB" w:rsidRPr="00E30282" w:rsidRDefault="004A4DEB" w:rsidP="00263F50">
            <w:pPr>
              <w:pStyle w:val="ListParagraph"/>
              <w:numPr>
                <w:ilvl w:val="0"/>
                <w:numId w:val="23"/>
              </w:numPr>
              <w:rPr>
                <w:rFonts w:ascii="Garamond" w:hAnsi="Garamond"/>
                <w:szCs w:val="24"/>
              </w:rPr>
            </w:pPr>
            <w:r w:rsidRPr="00E30282">
              <w:rPr>
                <w:rFonts w:ascii="Garamond" w:hAnsi="Garamond"/>
                <w:szCs w:val="24"/>
              </w:rPr>
              <w:lastRenderedPageBreak/>
              <w:t>Vievu, LLC, organized in the United States</w:t>
            </w:r>
          </w:p>
          <w:p w14:paraId="5860D276" w14:textId="5932A001" w:rsidR="004A4DEB" w:rsidRPr="00E30282" w:rsidRDefault="004A4DEB" w:rsidP="00263F50">
            <w:pPr>
              <w:pStyle w:val="ListParagraph"/>
              <w:numPr>
                <w:ilvl w:val="0"/>
                <w:numId w:val="23"/>
              </w:numPr>
              <w:rPr>
                <w:rFonts w:ascii="Garamond" w:hAnsi="Garamond"/>
                <w:szCs w:val="24"/>
              </w:rPr>
            </w:pPr>
            <w:r w:rsidRPr="00E30282">
              <w:rPr>
                <w:rFonts w:ascii="Garamond" w:hAnsi="Garamond"/>
                <w:szCs w:val="24"/>
              </w:rPr>
              <w:t>Dextro, Inc., organized in the United States</w:t>
            </w:r>
          </w:p>
          <w:p w14:paraId="1576E4B1" w14:textId="06312C6B" w:rsidR="004A4DEB" w:rsidRPr="00E30282" w:rsidRDefault="004A4DEB" w:rsidP="00263F50">
            <w:pPr>
              <w:pStyle w:val="ListParagraph"/>
              <w:numPr>
                <w:ilvl w:val="0"/>
                <w:numId w:val="23"/>
              </w:numPr>
              <w:rPr>
                <w:rFonts w:ascii="Garamond" w:hAnsi="Garamond"/>
                <w:szCs w:val="24"/>
              </w:rPr>
            </w:pPr>
            <w:r w:rsidRPr="00E30282">
              <w:rPr>
                <w:rFonts w:ascii="Garamond" w:hAnsi="Garamond"/>
                <w:szCs w:val="24"/>
              </w:rPr>
              <w:t>Familiar Inc., organized in the United States</w:t>
            </w:r>
          </w:p>
          <w:p w14:paraId="0D301C64" w14:textId="2781C77C" w:rsidR="004A4DEB" w:rsidRPr="00E30282" w:rsidRDefault="004A4DEB" w:rsidP="00263F50">
            <w:pPr>
              <w:pStyle w:val="ListParagraph"/>
              <w:numPr>
                <w:ilvl w:val="0"/>
                <w:numId w:val="23"/>
              </w:numPr>
              <w:rPr>
                <w:rFonts w:ascii="Garamond" w:hAnsi="Garamond"/>
                <w:szCs w:val="24"/>
              </w:rPr>
            </w:pPr>
            <w:r w:rsidRPr="00E30282">
              <w:rPr>
                <w:rFonts w:ascii="Garamond" w:hAnsi="Garamond"/>
                <w:szCs w:val="24"/>
              </w:rPr>
              <w:t>Mediasolv Solutions Corporation, organized in the United States</w:t>
            </w:r>
          </w:p>
          <w:p w14:paraId="09BDE3C0" w14:textId="3A03C680" w:rsidR="004A4DEB" w:rsidRPr="00E30282" w:rsidRDefault="004A4DEB" w:rsidP="00263F50">
            <w:pPr>
              <w:pStyle w:val="ListParagraph"/>
              <w:numPr>
                <w:ilvl w:val="0"/>
                <w:numId w:val="23"/>
              </w:numPr>
              <w:rPr>
                <w:rFonts w:ascii="Garamond" w:hAnsi="Garamond"/>
                <w:szCs w:val="24"/>
              </w:rPr>
            </w:pPr>
            <w:r w:rsidRPr="00E30282">
              <w:rPr>
                <w:rFonts w:ascii="Garamond" w:hAnsi="Garamond"/>
                <w:szCs w:val="24"/>
              </w:rPr>
              <w:t>Axon Public Safety B.V., organized in the Netherlands</w:t>
            </w:r>
          </w:p>
          <w:p w14:paraId="54D6F1CC" w14:textId="3DE2F823" w:rsidR="004A4DEB" w:rsidRPr="00E30282" w:rsidRDefault="004A4DEB" w:rsidP="00263F50">
            <w:pPr>
              <w:pStyle w:val="ListParagraph"/>
              <w:numPr>
                <w:ilvl w:val="0"/>
                <w:numId w:val="23"/>
              </w:numPr>
              <w:rPr>
                <w:rFonts w:ascii="Garamond" w:hAnsi="Garamond"/>
                <w:szCs w:val="24"/>
              </w:rPr>
            </w:pPr>
            <w:r w:rsidRPr="00E30282">
              <w:rPr>
                <w:rFonts w:ascii="Garamond" w:hAnsi="Garamond"/>
                <w:szCs w:val="24"/>
              </w:rPr>
              <w:t>TASER Holland B.V., organized in the Netherlands</w:t>
            </w:r>
          </w:p>
          <w:p w14:paraId="55071006" w14:textId="4756362C" w:rsidR="004A4DEB" w:rsidRPr="00E30282" w:rsidRDefault="004A4DEB" w:rsidP="00263F50">
            <w:pPr>
              <w:pStyle w:val="ListParagraph"/>
              <w:numPr>
                <w:ilvl w:val="0"/>
                <w:numId w:val="23"/>
              </w:numPr>
              <w:rPr>
                <w:rFonts w:ascii="Garamond" w:hAnsi="Garamond"/>
                <w:szCs w:val="24"/>
              </w:rPr>
            </w:pPr>
            <w:r w:rsidRPr="00E30282">
              <w:rPr>
                <w:rFonts w:ascii="Garamond" w:hAnsi="Garamond"/>
                <w:szCs w:val="24"/>
              </w:rPr>
              <w:t>Axon Public Safety Canada, organized in Canada</w:t>
            </w:r>
          </w:p>
          <w:p w14:paraId="0AFEAC1F" w14:textId="51691F8F" w:rsidR="004A4DEB" w:rsidRPr="00E30282" w:rsidRDefault="004A4DEB" w:rsidP="00263F50">
            <w:pPr>
              <w:pStyle w:val="ListParagraph"/>
              <w:numPr>
                <w:ilvl w:val="0"/>
                <w:numId w:val="23"/>
              </w:numPr>
              <w:rPr>
                <w:rFonts w:ascii="Garamond" w:hAnsi="Garamond"/>
                <w:szCs w:val="24"/>
              </w:rPr>
            </w:pPr>
            <w:r w:rsidRPr="00E30282">
              <w:rPr>
                <w:rFonts w:ascii="Garamond" w:hAnsi="Garamond"/>
                <w:szCs w:val="24"/>
              </w:rPr>
              <w:t>Axon Public Safety U.K. Limited, organized in the United Kingdom</w:t>
            </w:r>
          </w:p>
          <w:p w14:paraId="671DD0FD" w14:textId="48EC882A" w:rsidR="004A4DEB" w:rsidRPr="00E30282" w:rsidRDefault="004A4DEB" w:rsidP="00263F50">
            <w:pPr>
              <w:pStyle w:val="ListParagraph"/>
              <w:numPr>
                <w:ilvl w:val="0"/>
                <w:numId w:val="23"/>
              </w:numPr>
              <w:rPr>
                <w:rFonts w:ascii="Garamond" w:hAnsi="Garamond"/>
                <w:szCs w:val="24"/>
              </w:rPr>
            </w:pPr>
            <w:r w:rsidRPr="00E30282">
              <w:rPr>
                <w:rFonts w:ascii="Garamond" w:hAnsi="Garamond"/>
                <w:szCs w:val="24"/>
              </w:rPr>
              <w:t>Axon Public Safety Australia Pty Ltd., organized in Australia</w:t>
            </w:r>
          </w:p>
          <w:p w14:paraId="7DE76ECB" w14:textId="35309D95" w:rsidR="004A4DEB" w:rsidRPr="00E30282" w:rsidRDefault="004A4DEB" w:rsidP="00263F50">
            <w:pPr>
              <w:pStyle w:val="ListParagraph"/>
              <w:numPr>
                <w:ilvl w:val="0"/>
                <w:numId w:val="23"/>
              </w:numPr>
              <w:rPr>
                <w:rFonts w:ascii="Garamond" w:hAnsi="Garamond"/>
                <w:szCs w:val="24"/>
              </w:rPr>
            </w:pPr>
            <w:r w:rsidRPr="00E30282">
              <w:rPr>
                <w:rFonts w:ascii="Garamond" w:hAnsi="Garamond"/>
                <w:szCs w:val="24"/>
              </w:rPr>
              <w:t>Axon Public Safety Germany SE, organized in Germany</w:t>
            </w:r>
          </w:p>
          <w:p w14:paraId="32926FBD" w14:textId="251A2D4E" w:rsidR="004A4DEB" w:rsidRPr="00E30282" w:rsidRDefault="004A4DEB" w:rsidP="00263F50">
            <w:pPr>
              <w:pStyle w:val="ListParagraph"/>
              <w:numPr>
                <w:ilvl w:val="0"/>
                <w:numId w:val="23"/>
              </w:numPr>
              <w:rPr>
                <w:rFonts w:ascii="Garamond" w:hAnsi="Garamond"/>
                <w:szCs w:val="24"/>
              </w:rPr>
            </w:pPr>
            <w:r w:rsidRPr="00E30282">
              <w:rPr>
                <w:rFonts w:ascii="Garamond" w:hAnsi="Garamond"/>
                <w:szCs w:val="24"/>
              </w:rPr>
              <w:t>Axon Public Safety Southeast Asia LLC, organized in Vietnam</w:t>
            </w:r>
          </w:p>
          <w:p w14:paraId="36D5613B" w14:textId="7848CA72" w:rsidR="004A4DEB" w:rsidRPr="00E30282" w:rsidRDefault="004A4DEB" w:rsidP="00263F50">
            <w:pPr>
              <w:pStyle w:val="ListParagraph"/>
              <w:numPr>
                <w:ilvl w:val="0"/>
                <w:numId w:val="23"/>
              </w:numPr>
              <w:rPr>
                <w:rFonts w:ascii="Garamond" w:hAnsi="Garamond"/>
                <w:szCs w:val="24"/>
              </w:rPr>
            </w:pPr>
            <w:r w:rsidRPr="00E30282">
              <w:rPr>
                <w:rFonts w:ascii="Garamond" w:hAnsi="Garamond"/>
                <w:szCs w:val="24"/>
              </w:rPr>
              <w:t>Axon Public Safety Finland Oy, organized in Finland</w:t>
            </w:r>
          </w:p>
          <w:p w14:paraId="32FFD76C" w14:textId="1B8B71B3" w:rsidR="004A4DEB" w:rsidRPr="00E30282" w:rsidRDefault="004A4DEB" w:rsidP="00263F50">
            <w:pPr>
              <w:pStyle w:val="ListParagraph"/>
              <w:numPr>
                <w:ilvl w:val="0"/>
                <w:numId w:val="23"/>
              </w:numPr>
              <w:rPr>
                <w:rFonts w:ascii="Garamond" w:hAnsi="Garamond"/>
                <w:szCs w:val="24"/>
              </w:rPr>
            </w:pPr>
            <w:r w:rsidRPr="00E30282">
              <w:rPr>
                <w:rFonts w:ascii="Garamond" w:hAnsi="Garamond"/>
                <w:szCs w:val="24"/>
              </w:rPr>
              <w:t>Axon Publicsafety India Private Limited, organized in India</w:t>
            </w:r>
          </w:p>
          <w:p w14:paraId="1BF80C8C" w14:textId="4F95A449" w:rsidR="004A4DEB" w:rsidRPr="00E30282" w:rsidRDefault="004A4DEB" w:rsidP="00263F50">
            <w:pPr>
              <w:pStyle w:val="ListParagraph"/>
              <w:numPr>
                <w:ilvl w:val="0"/>
                <w:numId w:val="23"/>
              </w:numPr>
              <w:rPr>
                <w:rFonts w:ascii="Garamond" w:hAnsi="Garamond"/>
                <w:szCs w:val="24"/>
              </w:rPr>
            </w:pPr>
            <w:r w:rsidRPr="00E30282">
              <w:rPr>
                <w:rFonts w:ascii="Garamond" w:hAnsi="Garamond"/>
                <w:szCs w:val="24"/>
              </w:rPr>
              <w:t>Axon Public Safety Hong Kong Limited, organized in Hong Kong</w:t>
            </w:r>
          </w:p>
          <w:p w14:paraId="4A175F06" w14:textId="77777777" w:rsidR="00C80679" w:rsidRPr="00E30282" w:rsidRDefault="004A4DEB" w:rsidP="00263F50">
            <w:pPr>
              <w:pStyle w:val="ListParagraph"/>
              <w:numPr>
                <w:ilvl w:val="0"/>
                <w:numId w:val="23"/>
              </w:numPr>
              <w:rPr>
                <w:rFonts w:ascii="Garamond" w:hAnsi="Garamond"/>
                <w:szCs w:val="24"/>
              </w:rPr>
            </w:pPr>
            <w:r w:rsidRPr="00E30282">
              <w:rPr>
                <w:rFonts w:ascii="Garamond" w:hAnsi="Garamond"/>
                <w:szCs w:val="24"/>
              </w:rPr>
              <w:t>Axon Enterprise Italia S.r.l., organized in Italy</w:t>
            </w:r>
          </w:p>
          <w:p w14:paraId="6A5BE4A9" w14:textId="1E466F0A" w:rsidR="0075244A" w:rsidRPr="00E30282" w:rsidRDefault="00557E2D" w:rsidP="007B0661">
            <w:pPr>
              <w:rPr>
                <w:rFonts w:ascii="Garamond" w:hAnsi="Garamond"/>
                <w:b/>
                <w:bCs/>
                <w:szCs w:val="24"/>
              </w:rPr>
            </w:pPr>
            <w:r w:rsidRPr="00E30282">
              <w:rPr>
                <w:rFonts w:ascii="Garamond" w:hAnsi="Garamond"/>
                <w:b/>
                <w:bCs/>
                <w:szCs w:val="24"/>
              </w:rPr>
              <w:t>PRODUCT DIVISIONS</w:t>
            </w:r>
          </w:p>
          <w:p w14:paraId="55132088" w14:textId="77777777" w:rsidR="00F1639D" w:rsidRPr="00E30282" w:rsidRDefault="00F1639D" w:rsidP="0033300B">
            <w:pPr>
              <w:rPr>
                <w:rFonts w:ascii="Garamond" w:hAnsi="Garamond"/>
                <w:szCs w:val="24"/>
              </w:rPr>
            </w:pPr>
            <w:r w:rsidRPr="00E30282">
              <w:rPr>
                <w:rFonts w:ascii="Garamond" w:hAnsi="Garamond"/>
                <w:szCs w:val="24"/>
              </w:rPr>
              <w:t>Axon's operations comprise two reportable segments:</w:t>
            </w:r>
          </w:p>
          <w:p w14:paraId="51885C6A" w14:textId="259E8F03" w:rsidR="0033300B" w:rsidRPr="00E30282" w:rsidRDefault="0033300B" w:rsidP="0033300B">
            <w:pPr>
              <w:rPr>
                <w:rFonts w:ascii="Garamond" w:hAnsi="Garamond"/>
                <w:szCs w:val="24"/>
              </w:rPr>
            </w:pPr>
            <w:r w:rsidRPr="00E30282">
              <w:rPr>
                <w:rFonts w:ascii="Garamond" w:hAnsi="Garamond"/>
                <w:szCs w:val="24"/>
              </w:rPr>
              <w:t>1) TASER: Axon is the market leader in the development, manufacture and sale of conducted energy weapons (CEWs), also known as conducted</w:t>
            </w:r>
            <w:r w:rsidR="00F1639D" w:rsidRPr="00E30282">
              <w:rPr>
                <w:rFonts w:ascii="Garamond" w:hAnsi="Garamond"/>
                <w:szCs w:val="24"/>
              </w:rPr>
              <w:t xml:space="preserve"> </w:t>
            </w:r>
            <w:r w:rsidRPr="00E30282">
              <w:rPr>
                <w:rFonts w:ascii="Garamond" w:hAnsi="Garamond"/>
                <w:szCs w:val="24"/>
              </w:rPr>
              <w:t>energy devices (CEDs), which we sell under our brand name, TASER. Research has shown that the TASER device is the most effective less than lethal</w:t>
            </w:r>
            <w:r w:rsidR="00F1639D" w:rsidRPr="00E30282">
              <w:rPr>
                <w:rFonts w:ascii="Garamond" w:hAnsi="Garamond"/>
                <w:szCs w:val="24"/>
              </w:rPr>
              <w:t xml:space="preserve"> </w:t>
            </w:r>
            <w:r w:rsidRPr="00E30282">
              <w:rPr>
                <w:rFonts w:ascii="Garamond" w:hAnsi="Garamond"/>
                <w:szCs w:val="24"/>
              </w:rPr>
              <w:t>force option, with the lowest likelihood of injury to officers and assailants. Since our inception in 1993, the TASER has been adopted by a majority of</w:t>
            </w:r>
            <w:r w:rsidR="00F1639D" w:rsidRPr="00E30282">
              <w:rPr>
                <w:rFonts w:ascii="Garamond" w:hAnsi="Garamond"/>
                <w:szCs w:val="24"/>
              </w:rPr>
              <w:t xml:space="preserve"> </w:t>
            </w:r>
            <w:r w:rsidRPr="00E30282">
              <w:rPr>
                <w:rFonts w:ascii="Garamond" w:hAnsi="Garamond"/>
                <w:szCs w:val="24"/>
              </w:rPr>
              <w:t>U.S. police departments and is used daily to help keep communities safe.</w:t>
            </w:r>
          </w:p>
          <w:p w14:paraId="4FDFEE9A" w14:textId="47F42B60" w:rsidR="00F1639D" w:rsidRPr="00E30282" w:rsidRDefault="0033300B" w:rsidP="00F1639D">
            <w:pPr>
              <w:rPr>
                <w:rFonts w:ascii="Garamond" w:hAnsi="Garamond"/>
                <w:szCs w:val="24"/>
              </w:rPr>
            </w:pPr>
            <w:r w:rsidRPr="00E30282">
              <w:rPr>
                <w:rFonts w:ascii="Garamond" w:hAnsi="Garamond"/>
                <w:szCs w:val="24"/>
              </w:rPr>
              <w:t>2) Software and Sensors: Axon is the market leader in on-officer body (Axon Body and Flex) and in-car (Axon Fleet) cameras as well as cloud-based</w:t>
            </w:r>
            <w:r w:rsidR="00F1639D" w:rsidRPr="00E30282">
              <w:rPr>
                <w:rFonts w:ascii="Garamond" w:hAnsi="Garamond"/>
                <w:szCs w:val="24"/>
              </w:rPr>
              <w:t xml:space="preserve"> </w:t>
            </w:r>
            <w:r w:rsidRPr="00E30282">
              <w:rPr>
                <w:rFonts w:ascii="Garamond" w:hAnsi="Garamond"/>
                <w:szCs w:val="24"/>
              </w:rPr>
              <w:t>digital evidence management software (Evidence.com). We develop, manufacture and sell fully integrated hardware and cloud-based software solutions</w:t>
            </w:r>
            <w:r w:rsidR="00F1639D" w:rsidRPr="00E30282">
              <w:rPr>
                <w:rFonts w:ascii="Garamond" w:hAnsi="Garamond"/>
                <w:szCs w:val="24"/>
              </w:rPr>
              <w:t xml:space="preserve"> </w:t>
            </w:r>
            <w:r w:rsidRPr="00E30282">
              <w:rPr>
                <w:rFonts w:ascii="Garamond" w:hAnsi="Garamond"/>
                <w:szCs w:val="24"/>
              </w:rPr>
              <w:t xml:space="preserve">that enable law enforcement to capture, securely store, manage, share and analyze video and other digital evidence. </w:t>
            </w:r>
          </w:p>
          <w:p w14:paraId="0F1EA701" w14:textId="210EAFB6" w:rsidR="00557E2D" w:rsidRPr="00E30282" w:rsidRDefault="00AD36D7" w:rsidP="0033300B">
            <w:pPr>
              <w:rPr>
                <w:rFonts w:ascii="Garamond" w:hAnsi="Garamond"/>
                <w:szCs w:val="24"/>
              </w:rPr>
            </w:pPr>
            <w:r w:rsidRPr="00E30282">
              <w:rPr>
                <w:rFonts w:ascii="Garamond" w:hAnsi="Garamond"/>
                <w:szCs w:val="24"/>
              </w:rPr>
              <w:t xml:space="preserve">Our marketing division </w:t>
            </w:r>
            <w:r w:rsidR="005E3270" w:rsidRPr="00E30282">
              <w:rPr>
                <w:rFonts w:ascii="Garamond" w:hAnsi="Garamond"/>
                <w:szCs w:val="24"/>
              </w:rPr>
              <w:t>is responsible for all product segments.</w:t>
            </w:r>
            <w:r w:rsidR="00E60222" w:rsidRPr="00E30282">
              <w:rPr>
                <w:rFonts w:ascii="Garamond" w:hAnsi="Garamond"/>
                <w:szCs w:val="24"/>
              </w:rPr>
              <w:t xml:space="preserve"> As of December 31, 2019, 265</w:t>
            </w:r>
            <w:r w:rsidR="00A31060" w:rsidRPr="00E30282">
              <w:rPr>
                <w:rFonts w:ascii="Garamond" w:hAnsi="Garamond"/>
                <w:szCs w:val="24"/>
              </w:rPr>
              <w:t xml:space="preserve"> </w:t>
            </w:r>
            <w:r w:rsidR="00E60222" w:rsidRPr="00E30282">
              <w:rPr>
                <w:rFonts w:ascii="Garamond" w:hAnsi="Garamond"/>
                <w:szCs w:val="24"/>
              </w:rPr>
              <w:t xml:space="preserve">employees </w:t>
            </w:r>
            <w:r w:rsidR="00A31060" w:rsidRPr="00E30282">
              <w:rPr>
                <w:rFonts w:ascii="Garamond" w:hAnsi="Garamond"/>
                <w:szCs w:val="24"/>
              </w:rPr>
              <w:t>work in</w:t>
            </w:r>
            <w:r w:rsidR="00E60222" w:rsidRPr="00E30282">
              <w:rPr>
                <w:rFonts w:ascii="Garamond" w:hAnsi="Garamond"/>
                <w:szCs w:val="24"/>
              </w:rPr>
              <w:t xml:space="preserve"> sales, marketing, communications and training</w:t>
            </w:r>
            <w:r w:rsidR="00A31060" w:rsidRPr="00E30282">
              <w:rPr>
                <w:rFonts w:ascii="Garamond" w:hAnsi="Garamond"/>
                <w:szCs w:val="24"/>
              </w:rPr>
              <w:t xml:space="preserve"> departments</w:t>
            </w:r>
            <w:r w:rsidR="00E60222" w:rsidRPr="00E30282">
              <w:rPr>
                <w:rFonts w:ascii="Garamond" w:hAnsi="Garamond"/>
                <w:szCs w:val="24"/>
              </w:rPr>
              <w:t>.</w:t>
            </w:r>
            <w:r w:rsidR="003C676E" w:rsidRPr="00E30282">
              <w:rPr>
                <w:rFonts w:ascii="Garamond" w:hAnsi="Garamond"/>
                <w:szCs w:val="24"/>
              </w:rPr>
              <w:t xml:space="preserve"> Sales and marketing expenses were $28.9 million and $19.4 million for the years ended December 31, 2019 and 2018, respectively.</w:t>
            </w:r>
            <w:r w:rsidR="008A3161" w:rsidRPr="00E30282">
              <w:rPr>
                <w:rFonts w:ascii="Garamond" w:hAnsi="Garamond"/>
                <w:szCs w:val="24"/>
              </w:rPr>
              <w:t xml:space="preserve"> </w:t>
            </w:r>
          </w:p>
          <w:p w14:paraId="05FC6385" w14:textId="28EEC081" w:rsidR="007B0661" w:rsidRPr="00E30282" w:rsidRDefault="007B0661" w:rsidP="007B0661">
            <w:pPr>
              <w:rPr>
                <w:rFonts w:ascii="Garamond" w:hAnsi="Garamond"/>
                <w:b/>
                <w:bCs/>
                <w:szCs w:val="24"/>
              </w:rPr>
            </w:pPr>
            <w:r w:rsidRPr="00E30282">
              <w:rPr>
                <w:rFonts w:ascii="Garamond" w:hAnsi="Garamond"/>
                <w:b/>
                <w:bCs/>
                <w:szCs w:val="24"/>
              </w:rPr>
              <w:t>ATTACHMENTS</w:t>
            </w:r>
          </w:p>
          <w:p w14:paraId="3E829B31" w14:textId="77777777" w:rsidR="007B0661" w:rsidRPr="00E30282" w:rsidRDefault="007B0661" w:rsidP="007B0661">
            <w:pPr>
              <w:pStyle w:val="ListParagraph"/>
              <w:numPr>
                <w:ilvl w:val="0"/>
                <w:numId w:val="24"/>
              </w:numPr>
              <w:rPr>
                <w:rFonts w:ascii="Garamond" w:hAnsi="Garamond"/>
                <w:szCs w:val="24"/>
              </w:rPr>
            </w:pPr>
            <w:r w:rsidRPr="00E30282">
              <w:rPr>
                <w:rFonts w:ascii="Garamond" w:hAnsi="Garamond"/>
                <w:szCs w:val="24"/>
              </w:rPr>
              <w:t>Certificate of Authority - Attachment E1</w:t>
            </w:r>
          </w:p>
          <w:p w14:paraId="5871C53A" w14:textId="4162C82B" w:rsidR="007B0661" w:rsidRPr="00E30282" w:rsidRDefault="00477805" w:rsidP="007B0661">
            <w:pPr>
              <w:pStyle w:val="ListParagraph"/>
              <w:numPr>
                <w:ilvl w:val="0"/>
                <w:numId w:val="24"/>
              </w:numPr>
              <w:rPr>
                <w:rFonts w:ascii="Garamond" w:hAnsi="Garamond"/>
                <w:szCs w:val="24"/>
              </w:rPr>
            </w:pPr>
            <w:r>
              <w:rPr>
                <w:rFonts w:ascii="Garamond" w:hAnsi="Garamond"/>
                <w:szCs w:val="24"/>
              </w:rPr>
              <w:t>Ax</w:t>
            </w:r>
            <w:r w:rsidR="000738E3">
              <w:rPr>
                <w:rFonts w:ascii="Garamond" w:hAnsi="Garamond"/>
                <w:szCs w:val="24"/>
              </w:rPr>
              <w:t xml:space="preserve">on </w:t>
            </w:r>
            <w:r w:rsidR="007B0661" w:rsidRPr="00E30282">
              <w:rPr>
                <w:rFonts w:ascii="Garamond" w:hAnsi="Garamond"/>
                <w:szCs w:val="24"/>
              </w:rPr>
              <w:t>Organizational Chart - Attachment E2</w:t>
            </w:r>
          </w:p>
        </w:tc>
      </w:tr>
    </w:tbl>
    <w:p w14:paraId="0FDEC456" w14:textId="77777777" w:rsidR="0009502C" w:rsidRPr="00E30282" w:rsidRDefault="0009502C" w:rsidP="0009502C">
      <w:pPr>
        <w:rPr>
          <w:rFonts w:ascii="Garamond" w:hAnsi="Garamond"/>
          <w:szCs w:val="24"/>
        </w:rPr>
      </w:pPr>
    </w:p>
    <w:p w14:paraId="701ED1E9" w14:textId="77777777" w:rsidR="007A445A" w:rsidRPr="00E30282" w:rsidRDefault="0009502C" w:rsidP="007A445A">
      <w:pPr>
        <w:widowControl/>
        <w:numPr>
          <w:ilvl w:val="2"/>
          <w:numId w:val="15"/>
        </w:numPr>
        <w:jc w:val="both"/>
        <w:rPr>
          <w:rFonts w:ascii="Garamond" w:hAnsi="Garamond"/>
          <w:szCs w:val="24"/>
        </w:rPr>
      </w:pPr>
      <w:r w:rsidRPr="00E30282">
        <w:rPr>
          <w:rFonts w:ascii="Garamond" w:hAnsi="Garamond"/>
          <w:b/>
          <w:szCs w:val="24"/>
        </w:rPr>
        <w:t>Company Financial Information</w:t>
      </w:r>
      <w:r w:rsidR="006122B8" w:rsidRPr="00E30282">
        <w:rPr>
          <w:rFonts w:ascii="Garamond" w:hAnsi="Garamond"/>
          <w:b/>
          <w:szCs w:val="24"/>
        </w:rPr>
        <w:t xml:space="preserve"> </w:t>
      </w:r>
      <w:r w:rsidRPr="00E30282">
        <w:rPr>
          <w:rFonts w:ascii="Garamond" w:hAnsi="Garamond"/>
          <w:szCs w:val="24"/>
        </w:rPr>
        <w:t xml:space="preserve">- </w:t>
      </w:r>
      <w:r w:rsidR="007A445A" w:rsidRPr="00E30282">
        <w:rPr>
          <w:rFonts w:ascii="Garamond" w:hAnsi="Garamond"/>
          <w:szCs w:val="24"/>
        </w:rPr>
        <w:t xml:space="preserve">This section must include documents to demonstrate the Respondent’s financial stability.  Examples of acceptable documents include: most recent Dunn &amp; Bradstreet Business Report (preferred) or audited financial statements for the two (2) most recently completed fiscal years. If neither of these can be provided, explain why and include an income statement and balance sheet, for each of the two most recently completed fiscal years. </w:t>
      </w:r>
    </w:p>
    <w:p w14:paraId="4B5B44FF" w14:textId="77777777" w:rsidR="0009502C" w:rsidRPr="00E30282" w:rsidRDefault="007A445A" w:rsidP="007A445A">
      <w:pPr>
        <w:widowControl/>
        <w:ind w:left="720"/>
        <w:jc w:val="both"/>
        <w:rPr>
          <w:rFonts w:ascii="Garamond" w:hAnsi="Garamond"/>
          <w:szCs w:val="24"/>
        </w:rPr>
      </w:pPr>
      <w:r w:rsidRPr="00E30282">
        <w:rPr>
          <w:rFonts w:ascii="Garamond" w:hAnsi="Garamond"/>
          <w:szCs w:val="24"/>
        </w:rPr>
        <w:t xml:space="preserve">If the documents being provided by the Respondent are those of a parent or holding company, additional information should be provided for the entity/organization directly responding to this RFP.  That additional information should explain the </w:t>
      </w:r>
      <w:r w:rsidRPr="00E30282">
        <w:rPr>
          <w:rFonts w:ascii="Garamond" w:hAnsi="Garamond"/>
          <w:szCs w:val="24"/>
        </w:rPr>
        <w:lastRenderedPageBreak/>
        <w:t>business relationship between the entities and demonstrate 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E30282" w14:paraId="58E56E1F" w14:textId="77777777" w:rsidTr="002960D5">
        <w:tc>
          <w:tcPr>
            <w:tcW w:w="8856" w:type="dxa"/>
            <w:shd w:val="clear" w:color="auto" w:fill="FFFF99"/>
          </w:tcPr>
          <w:p w14:paraId="26F379B9" w14:textId="35C37E73" w:rsidR="0009502C" w:rsidRPr="00E30282" w:rsidRDefault="008C2A7F" w:rsidP="0009502C">
            <w:pPr>
              <w:rPr>
                <w:rFonts w:ascii="Garamond" w:hAnsi="Garamond"/>
                <w:szCs w:val="24"/>
              </w:rPr>
            </w:pPr>
            <w:r w:rsidRPr="00E30282">
              <w:rPr>
                <w:rFonts w:ascii="Garamond" w:hAnsi="Garamond"/>
                <w:szCs w:val="24"/>
              </w:rPr>
              <w:t xml:space="preserve">Axon is a publicly traded company </w:t>
            </w:r>
            <w:r w:rsidR="008923E2" w:rsidRPr="00E30282">
              <w:rPr>
                <w:rFonts w:ascii="Garamond" w:hAnsi="Garamond"/>
                <w:szCs w:val="24"/>
              </w:rPr>
              <w:t>(NASDAQ: A</w:t>
            </w:r>
            <w:r w:rsidR="00F72DCE" w:rsidRPr="00E30282">
              <w:rPr>
                <w:rFonts w:ascii="Garamond" w:hAnsi="Garamond"/>
                <w:szCs w:val="24"/>
              </w:rPr>
              <w:t>XO</w:t>
            </w:r>
            <w:r w:rsidR="008923E2" w:rsidRPr="00E30282">
              <w:rPr>
                <w:rFonts w:ascii="Garamond" w:hAnsi="Garamond"/>
                <w:szCs w:val="24"/>
              </w:rPr>
              <w:t xml:space="preserve">N). </w:t>
            </w:r>
            <w:r w:rsidR="00306C4C" w:rsidRPr="00E30282">
              <w:rPr>
                <w:rFonts w:ascii="Garamond" w:hAnsi="Garamond"/>
                <w:szCs w:val="24"/>
              </w:rPr>
              <w:t>Axon Enterprise, Inc. (Axon) is not a subsidiary of another firm or company. Axon is the direct or indirect parent company of the entities</w:t>
            </w:r>
            <w:r w:rsidR="00EA36D4" w:rsidRPr="00E30282">
              <w:rPr>
                <w:rFonts w:ascii="Garamond" w:hAnsi="Garamond"/>
                <w:szCs w:val="24"/>
              </w:rPr>
              <w:t xml:space="preserve"> named above.</w:t>
            </w:r>
            <w:r w:rsidR="00306C4C" w:rsidRPr="00E30282">
              <w:rPr>
                <w:rFonts w:ascii="Garamond" w:hAnsi="Garamond"/>
                <w:szCs w:val="24"/>
              </w:rPr>
              <w:t xml:space="preserve"> </w:t>
            </w:r>
            <w:r w:rsidR="00F54162" w:rsidRPr="00E30282">
              <w:rPr>
                <w:rFonts w:ascii="Garamond" w:hAnsi="Garamond"/>
                <w:szCs w:val="24"/>
              </w:rPr>
              <w:t xml:space="preserve">Our DUNS number is </w:t>
            </w:r>
            <w:r w:rsidR="005365FA" w:rsidRPr="00E30282">
              <w:rPr>
                <w:rFonts w:ascii="Garamond" w:hAnsi="Garamond"/>
                <w:szCs w:val="24"/>
              </w:rPr>
              <w:t xml:space="preserve">83-217-6382. </w:t>
            </w:r>
            <w:r w:rsidR="008D62D5" w:rsidRPr="00E30282">
              <w:rPr>
                <w:rFonts w:ascii="Garamond" w:hAnsi="Garamond"/>
                <w:szCs w:val="24"/>
              </w:rPr>
              <w:t xml:space="preserve">Our </w:t>
            </w:r>
            <w:r w:rsidR="00974AC2" w:rsidRPr="00E30282">
              <w:rPr>
                <w:rFonts w:ascii="Garamond" w:hAnsi="Garamond"/>
                <w:szCs w:val="24"/>
              </w:rPr>
              <w:t xml:space="preserve">financial reports (SEC filings, 10-K, etc.) </w:t>
            </w:r>
            <w:r w:rsidR="002C75D4" w:rsidRPr="00E30282">
              <w:rPr>
                <w:rFonts w:ascii="Garamond" w:hAnsi="Garamond"/>
                <w:szCs w:val="24"/>
              </w:rPr>
              <w:t xml:space="preserve">for the </w:t>
            </w:r>
            <w:r w:rsidR="00E84E38" w:rsidRPr="00E30282">
              <w:rPr>
                <w:rFonts w:ascii="Garamond" w:hAnsi="Garamond"/>
                <w:szCs w:val="24"/>
              </w:rPr>
              <w:t xml:space="preserve">two most recently completed fiscal years </w:t>
            </w:r>
            <w:r w:rsidR="00974AC2" w:rsidRPr="00E30282">
              <w:rPr>
                <w:rFonts w:ascii="Garamond" w:hAnsi="Garamond"/>
                <w:szCs w:val="24"/>
              </w:rPr>
              <w:t xml:space="preserve">can be found at </w:t>
            </w:r>
            <w:hyperlink r:id="rId9" w:history="1">
              <w:r w:rsidR="00461AF4" w:rsidRPr="00E30282">
                <w:rPr>
                  <w:rStyle w:val="Hyperlink"/>
                  <w:rFonts w:ascii="Garamond" w:hAnsi="Garamond"/>
                  <w:szCs w:val="24"/>
                </w:rPr>
                <w:t>https://investor.axon.com/financials/sec-filings</w:t>
              </w:r>
            </w:hyperlink>
            <w:r w:rsidR="00461AF4" w:rsidRPr="00E30282">
              <w:rPr>
                <w:rFonts w:ascii="Garamond" w:hAnsi="Garamond"/>
                <w:szCs w:val="24"/>
              </w:rPr>
              <w:t xml:space="preserve">. </w:t>
            </w:r>
          </w:p>
          <w:p w14:paraId="46AD411C" w14:textId="25D33F87" w:rsidR="008D62D5" w:rsidRPr="00E30282" w:rsidRDefault="008D62D5" w:rsidP="0009502C">
            <w:pPr>
              <w:rPr>
                <w:rFonts w:ascii="Garamond" w:hAnsi="Garamond"/>
                <w:b/>
                <w:bCs/>
                <w:szCs w:val="24"/>
              </w:rPr>
            </w:pPr>
            <w:r w:rsidRPr="00E30282">
              <w:rPr>
                <w:rFonts w:ascii="Garamond" w:hAnsi="Garamond"/>
                <w:b/>
                <w:bCs/>
                <w:szCs w:val="24"/>
              </w:rPr>
              <w:t>ATTACHMENTS</w:t>
            </w:r>
          </w:p>
          <w:p w14:paraId="0772C468" w14:textId="5454B029" w:rsidR="008D62D5" w:rsidRPr="00E30282" w:rsidRDefault="007B0661" w:rsidP="0056773E">
            <w:pPr>
              <w:pStyle w:val="ListParagraph"/>
              <w:numPr>
                <w:ilvl w:val="0"/>
                <w:numId w:val="24"/>
              </w:numPr>
              <w:rPr>
                <w:rFonts w:ascii="Garamond" w:hAnsi="Garamond"/>
                <w:szCs w:val="24"/>
              </w:rPr>
            </w:pPr>
            <w:r w:rsidRPr="00E30282">
              <w:rPr>
                <w:rFonts w:ascii="Garamond" w:hAnsi="Garamond"/>
                <w:szCs w:val="24"/>
              </w:rPr>
              <w:t>Dunn &amp; Bradstreet Business Report - Attachment E3</w:t>
            </w:r>
          </w:p>
        </w:tc>
      </w:tr>
    </w:tbl>
    <w:p w14:paraId="74BE78C5" w14:textId="77777777" w:rsidR="0009502C" w:rsidRPr="00E30282" w:rsidRDefault="0009502C" w:rsidP="0009502C">
      <w:pPr>
        <w:rPr>
          <w:rFonts w:ascii="Garamond" w:hAnsi="Garamond"/>
          <w:szCs w:val="24"/>
        </w:rPr>
      </w:pPr>
    </w:p>
    <w:p w14:paraId="4A2C11C8" w14:textId="77777777" w:rsidR="0009502C" w:rsidRPr="00E30282" w:rsidRDefault="0009502C" w:rsidP="007A445A">
      <w:pPr>
        <w:widowControl/>
        <w:numPr>
          <w:ilvl w:val="2"/>
          <w:numId w:val="15"/>
        </w:numPr>
        <w:jc w:val="both"/>
        <w:rPr>
          <w:rFonts w:ascii="Garamond" w:hAnsi="Garamond"/>
          <w:szCs w:val="24"/>
        </w:rPr>
      </w:pPr>
      <w:r w:rsidRPr="00E30282">
        <w:rPr>
          <w:rFonts w:ascii="Garamond" w:hAnsi="Garamond"/>
          <w:b/>
          <w:szCs w:val="24"/>
        </w:rPr>
        <w:t>Integrity of Company Structure and Financial Reporting</w:t>
      </w:r>
      <w:r w:rsidR="006122B8" w:rsidRPr="00E30282">
        <w:rPr>
          <w:rFonts w:ascii="Garamond" w:hAnsi="Garamond"/>
          <w:b/>
          <w:szCs w:val="24"/>
        </w:rPr>
        <w:t xml:space="preserve"> </w:t>
      </w:r>
      <w:r w:rsidRPr="00E30282">
        <w:rPr>
          <w:rFonts w:ascii="Garamond" w:hAnsi="Garamond"/>
          <w:szCs w:val="24"/>
        </w:rPr>
        <w:t xml:space="preserve">- </w:t>
      </w:r>
      <w:r w:rsidR="007A445A" w:rsidRPr="00E30282">
        <w:rPr>
          <w:rFonts w:ascii="Garamond" w:hAnsi="Garamond"/>
          <w:szCs w:val="24"/>
        </w:rPr>
        <w:t>This section must include a statement indicating that the CEO and/or CFO, of the responding entity/organization, has taken personal responsibility for the thoroughness and correctness of any/all financial information supplied with this proposal.  The particular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E30282" w14:paraId="476E0EEA" w14:textId="77777777" w:rsidTr="002960D5">
        <w:tc>
          <w:tcPr>
            <w:tcW w:w="8856" w:type="dxa"/>
            <w:shd w:val="clear" w:color="auto" w:fill="FFFF99"/>
          </w:tcPr>
          <w:p w14:paraId="28D8F07F" w14:textId="5E13F1FD" w:rsidR="008A4201" w:rsidRPr="00E30282" w:rsidRDefault="006D69E8" w:rsidP="0009502C">
            <w:pPr>
              <w:rPr>
                <w:rFonts w:ascii="Garamond" w:hAnsi="Garamond"/>
                <w:szCs w:val="24"/>
              </w:rPr>
            </w:pPr>
            <w:r w:rsidRPr="00E30282">
              <w:rPr>
                <w:rFonts w:ascii="Garamond" w:hAnsi="Garamond"/>
                <w:szCs w:val="24"/>
              </w:rPr>
              <w:t>A statement indicating that the CEO and CFO, of Axon, ha</w:t>
            </w:r>
            <w:r w:rsidR="00E80FCA" w:rsidRPr="00E30282">
              <w:rPr>
                <w:rFonts w:ascii="Garamond" w:hAnsi="Garamond"/>
                <w:szCs w:val="24"/>
              </w:rPr>
              <w:t>ve</w:t>
            </w:r>
            <w:r w:rsidRPr="00E30282">
              <w:rPr>
                <w:rFonts w:ascii="Garamond" w:hAnsi="Garamond"/>
                <w:szCs w:val="24"/>
              </w:rPr>
              <w:t xml:space="preserve"> taken personal responsibility for the thoroughness and correctness of any/all financial information </w:t>
            </w:r>
            <w:r w:rsidR="00E80FCA" w:rsidRPr="00E30282">
              <w:rPr>
                <w:rFonts w:ascii="Garamond" w:hAnsi="Garamond"/>
                <w:szCs w:val="24"/>
              </w:rPr>
              <w:t xml:space="preserve">is included as </w:t>
            </w:r>
            <w:r w:rsidR="00DA209F" w:rsidRPr="00E30282">
              <w:rPr>
                <w:rFonts w:ascii="Garamond" w:hAnsi="Garamond"/>
                <w:szCs w:val="24"/>
              </w:rPr>
              <w:t>an a</w:t>
            </w:r>
            <w:r w:rsidR="00E80FCA" w:rsidRPr="00E30282">
              <w:rPr>
                <w:rFonts w:ascii="Garamond" w:hAnsi="Garamond"/>
                <w:szCs w:val="24"/>
              </w:rPr>
              <w:t>ttachment.</w:t>
            </w:r>
          </w:p>
          <w:p w14:paraId="615C177E" w14:textId="23651D0A" w:rsidR="0009502C" w:rsidRPr="00E30282" w:rsidRDefault="00436A91" w:rsidP="0009502C">
            <w:pPr>
              <w:rPr>
                <w:rFonts w:ascii="Garamond" w:hAnsi="Garamond"/>
                <w:szCs w:val="24"/>
              </w:rPr>
            </w:pPr>
            <w:r w:rsidRPr="00E30282">
              <w:rPr>
                <w:rFonts w:ascii="Garamond" w:hAnsi="Garamond"/>
                <w:szCs w:val="24"/>
              </w:rPr>
              <w:t>Axon is a publicly traded company (NASDAQ: A</w:t>
            </w:r>
            <w:r w:rsidR="009664D2" w:rsidRPr="00E30282">
              <w:rPr>
                <w:rFonts w:ascii="Garamond" w:hAnsi="Garamond"/>
                <w:szCs w:val="24"/>
              </w:rPr>
              <w:t>XON</w:t>
            </w:r>
            <w:r w:rsidRPr="00E30282">
              <w:rPr>
                <w:rFonts w:ascii="Garamond" w:hAnsi="Garamond"/>
                <w:szCs w:val="24"/>
              </w:rPr>
              <w:t xml:space="preserve">). Our audited financial reports (SEC filings, 10-K, etc.) can be found at </w:t>
            </w:r>
            <w:hyperlink r:id="rId10" w:history="1">
              <w:r w:rsidR="00E80FCA" w:rsidRPr="00E30282">
                <w:rPr>
                  <w:rStyle w:val="Hyperlink"/>
                  <w:rFonts w:ascii="Garamond" w:hAnsi="Garamond"/>
                  <w:szCs w:val="24"/>
                </w:rPr>
                <w:t>https://investor.axon.com/financials/sec-filings</w:t>
              </w:r>
            </w:hyperlink>
            <w:r w:rsidRPr="00E30282">
              <w:rPr>
                <w:rFonts w:ascii="Garamond" w:hAnsi="Garamond"/>
                <w:szCs w:val="24"/>
              </w:rPr>
              <w:t>.</w:t>
            </w:r>
          </w:p>
          <w:p w14:paraId="5C55D541" w14:textId="77777777" w:rsidR="00E80FCA" w:rsidRPr="00E30282" w:rsidRDefault="00E80FCA" w:rsidP="0009502C">
            <w:pPr>
              <w:rPr>
                <w:rFonts w:ascii="Garamond" w:hAnsi="Garamond"/>
                <w:b/>
                <w:bCs/>
                <w:szCs w:val="24"/>
              </w:rPr>
            </w:pPr>
            <w:r w:rsidRPr="00E30282">
              <w:rPr>
                <w:rFonts w:ascii="Garamond" w:hAnsi="Garamond"/>
                <w:b/>
                <w:bCs/>
                <w:szCs w:val="24"/>
              </w:rPr>
              <w:t>ATTACHMENTS</w:t>
            </w:r>
          </w:p>
          <w:p w14:paraId="32515A27" w14:textId="764116D2" w:rsidR="00E80FCA" w:rsidRPr="00E30282" w:rsidRDefault="00F71E59" w:rsidP="0073473C">
            <w:pPr>
              <w:pStyle w:val="ListParagraph"/>
              <w:numPr>
                <w:ilvl w:val="0"/>
                <w:numId w:val="24"/>
              </w:numPr>
              <w:rPr>
                <w:rFonts w:ascii="Garamond" w:hAnsi="Garamond"/>
                <w:szCs w:val="24"/>
              </w:rPr>
            </w:pPr>
            <w:r w:rsidRPr="00E30282">
              <w:rPr>
                <w:rFonts w:ascii="Garamond" w:hAnsi="Garamond"/>
                <w:szCs w:val="24"/>
              </w:rPr>
              <w:t xml:space="preserve">Statement of Financial Responsibility – </w:t>
            </w:r>
            <w:r w:rsidR="00E30282">
              <w:rPr>
                <w:rFonts w:ascii="Garamond" w:hAnsi="Garamond"/>
                <w:szCs w:val="24"/>
              </w:rPr>
              <w:t xml:space="preserve">Attachment </w:t>
            </w:r>
            <w:r w:rsidRPr="00E30282">
              <w:rPr>
                <w:rFonts w:ascii="Garamond" w:hAnsi="Garamond"/>
                <w:szCs w:val="24"/>
              </w:rPr>
              <w:t>E7</w:t>
            </w:r>
          </w:p>
          <w:p w14:paraId="17B2F502" w14:textId="7DF5A4C6" w:rsidR="000D7E71" w:rsidRPr="00E30282" w:rsidRDefault="000D7E71" w:rsidP="0073473C">
            <w:pPr>
              <w:pStyle w:val="ListParagraph"/>
              <w:numPr>
                <w:ilvl w:val="0"/>
                <w:numId w:val="24"/>
              </w:numPr>
              <w:rPr>
                <w:rFonts w:ascii="Garamond" w:hAnsi="Garamond"/>
                <w:szCs w:val="24"/>
              </w:rPr>
            </w:pPr>
            <w:r w:rsidRPr="00E30282">
              <w:rPr>
                <w:rFonts w:ascii="Garamond" w:hAnsi="Garamond"/>
                <w:szCs w:val="24"/>
              </w:rPr>
              <w:t xml:space="preserve">Corporate Audit Responsibility - </w:t>
            </w:r>
            <w:r w:rsidR="00E30282">
              <w:rPr>
                <w:rFonts w:ascii="Garamond" w:hAnsi="Garamond"/>
                <w:szCs w:val="24"/>
              </w:rPr>
              <w:t xml:space="preserve">Attachment </w:t>
            </w:r>
            <w:r w:rsidRPr="00E30282">
              <w:rPr>
                <w:rFonts w:ascii="Garamond" w:hAnsi="Garamond"/>
                <w:szCs w:val="24"/>
              </w:rPr>
              <w:t>E8</w:t>
            </w:r>
          </w:p>
        </w:tc>
      </w:tr>
    </w:tbl>
    <w:p w14:paraId="643F01E5" w14:textId="77777777" w:rsidR="006405E9" w:rsidRPr="00E30282" w:rsidRDefault="006405E9" w:rsidP="0009502C">
      <w:pPr>
        <w:rPr>
          <w:rFonts w:ascii="Garamond" w:hAnsi="Garamond"/>
          <w:szCs w:val="24"/>
        </w:rPr>
      </w:pPr>
    </w:p>
    <w:p w14:paraId="603894B1" w14:textId="77777777" w:rsidR="007F1B85" w:rsidRPr="00E30282" w:rsidRDefault="0009502C" w:rsidP="00FD5220">
      <w:pPr>
        <w:widowControl/>
        <w:numPr>
          <w:ilvl w:val="2"/>
          <w:numId w:val="15"/>
        </w:numPr>
        <w:rPr>
          <w:rFonts w:ascii="Garamond" w:hAnsi="Garamond"/>
          <w:szCs w:val="24"/>
        </w:rPr>
      </w:pPr>
      <w:r w:rsidRPr="00E30282">
        <w:rPr>
          <w:rFonts w:ascii="Garamond" w:hAnsi="Garamond"/>
          <w:b/>
          <w:szCs w:val="24"/>
        </w:rPr>
        <w:t xml:space="preserve">Contract Terms/Clauses </w:t>
      </w:r>
      <w:r w:rsidRPr="00E30282">
        <w:rPr>
          <w:rFonts w:ascii="Garamond" w:hAnsi="Garamond"/>
          <w:szCs w:val="24"/>
        </w:rPr>
        <w:t xml:space="preserve">- </w:t>
      </w:r>
      <w:r w:rsidR="00FD5220" w:rsidRPr="00E30282">
        <w:rPr>
          <w:rFonts w:ascii="Garamond" w:hAnsi="Garamond"/>
          <w:szCs w:val="24"/>
        </w:rPr>
        <w:t>Please provide the requested information in RFP Section 2.3.5.</w:t>
      </w:r>
    </w:p>
    <w:p w14:paraId="75AD36B8" w14:textId="77777777" w:rsidR="0009502C" w:rsidRPr="00E30282" w:rsidRDefault="0009502C" w:rsidP="0009502C">
      <w:pPr>
        <w:widowControl/>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E30282" w14:paraId="0D87162D" w14:textId="77777777" w:rsidTr="002960D5">
        <w:tc>
          <w:tcPr>
            <w:tcW w:w="8856" w:type="dxa"/>
            <w:shd w:val="clear" w:color="auto" w:fill="FFFF99"/>
          </w:tcPr>
          <w:p w14:paraId="74894E50" w14:textId="5B6E0C97" w:rsidR="0009502C" w:rsidRPr="00E30282" w:rsidRDefault="00BA09EE" w:rsidP="0009502C">
            <w:pPr>
              <w:rPr>
                <w:rFonts w:ascii="Garamond" w:hAnsi="Garamond"/>
                <w:szCs w:val="24"/>
              </w:rPr>
            </w:pPr>
            <w:r w:rsidRPr="00E30282">
              <w:rPr>
                <w:rFonts w:ascii="Garamond" w:hAnsi="Garamond"/>
                <w:szCs w:val="24"/>
              </w:rPr>
              <w:t xml:space="preserve">Axon agrees to provide the requested products and/or services subject to the terms and conditions set forth in the RFP including, but not limited to, the State’s mandatory contract clauses. A list of </w:t>
            </w:r>
            <w:r w:rsidRPr="00E30282">
              <w:rPr>
                <w:rFonts w:ascii="Garamond" w:hAnsi="Garamond"/>
                <w:szCs w:val="24"/>
              </w:rPr>
              <w:t xml:space="preserve">Axon’s </w:t>
            </w:r>
            <w:r w:rsidRPr="00E30282">
              <w:rPr>
                <w:rFonts w:ascii="Garamond" w:hAnsi="Garamond"/>
                <w:szCs w:val="24"/>
              </w:rPr>
              <w:t>requested exceptions to non-mandatory contract clauses</w:t>
            </w:r>
            <w:r w:rsidRPr="00E30282">
              <w:rPr>
                <w:rFonts w:ascii="Garamond" w:hAnsi="Garamond"/>
                <w:szCs w:val="24"/>
              </w:rPr>
              <w:t xml:space="preserve"> </w:t>
            </w:r>
            <w:r w:rsidR="00CE5B50" w:rsidRPr="00E30282">
              <w:rPr>
                <w:rFonts w:ascii="Garamond" w:hAnsi="Garamond"/>
                <w:szCs w:val="24"/>
              </w:rPr>
              <w:t xml:space="preserve">and our Master Services and Purchasing Agreement are </w:t>
            </w:r>
            <w:r w:rsidRPr="00E30282">
              <w:rPr>
                <w:rFonts w:ascii="Garamond" w:hAnsi="Garamond"/>
                <w:szCs w:val="24"/>
              </w:rPr>
              <w:t xml:space="preserve">included as </w:t>
            </w:r>
            <w:r w:rsidR="00D501C5" w:rsidRPr="00E30282">
              <w:rPr>
                <w:rFonts w:ascii="Garamond" w:hAnsi="Garamond"/>
                <w:szCs w:val="24"/>
              </w:rPr>
              <w:t>A</w:t>
            </w:r>
            <w:r w:rsidRPr="00E30282">
              <w:rPr>
                <w:rFonts w:ascii="Garamond" w:hAnsi="Garamond"/>
                <w:szCs w:val="24"/>
              </w:rPr>
              <w:t>ttachment</w:t>
            </w:r>
            <w:r w:rsidR="00D501C5" w:rsidRPr="00E30282">
              <w:rPr>
                <w:rFonts w:ascii="Garamond" w:hAnsi="Garamond"/>
                <w:szCs w:val="24"/>
              </w:rPr>
              <w:t xml:space="preserve"> E9</w:t>
            </w:r>
            <w:r w:rsidRPr="00E30282">
              <w:rPr>
                <w:rFonts w:ascii="Garamond" w:hAnsi="Garamond"/>
                <w:szCs w:val="24"/>
              </w:rPr>
              <w:t>.</w:t>
            </w:r>
          </w:p>
          <w:p w14:paraId="27E5F51E" w14:textId="7AAFD9BF" w:rsidR="00A57ACA" w:rsidRPr="00E30282" w:rsidRDefault="00A57ACA" w:rsidP="0009502C">
            <w:pPr>
              <w:rPr>
                <w:rFonts w:ascii="Garamond" w:hAnsi="Garamond"/>
                <w:b/>
                <w:bCs/>
                <w:szCs w:val="24"/>
              </w:rPr>
            </w:pPr>
            <w:r w:rsidRPr="00E30282">
              <w:rPr>
                <w:rFonts w:ascii="Garamond" w:hAnsi="Garamond"/>
                <w:b/>
                <w:bCs/>
                <w:szCs w:val="24"/>
              </w:rPr>
              <w:t>Requested Exceptions</w:t>
            </w:r>
          </w:p>
          <w:p w14:paraId="73BF7DA7" w14:textId="77777777" w:rsidR="00506ACC" w:rsidRPr="00E30282" w:rsidRDefault="00506ACC" w:rsidP="00506ACC">
            <w:pPr>
              <w:rPr>
                <w:rFonts w:ascii="Garamond" w:hAnsi="Garamond"/>
                <w:szCs w:val="24"/>
              </w:rPr>
            </w:pPr>
            <w:r w:rsidRPr="00E30282">
              <w:rPr>
                <w:rFonts w:ascii="Garamond" w:hAnsi="Garamond"/>
                <w:szCs w:val="24"/>
              </w:rPr>
              <w:t>Please find below Axon Enterprise, Inc.’s (Axon) exceptions to the above-referenced solicitation. Axon is open to further discussions regarding requested changes, and it reserves the right to negotiate the terms of the Terms and Conditions attached to the Solicitation.</w:t>
            </w:r>
          </w:p>
          <w:p w14:paraId="200335A8" w14:textId="77777777" w:rsidR="00506ACC" w:rsidRPr="00E30282" w:rsidRDefault="00506ACC" w:rsidP="00506ACC">
            <w:pPr>
              <w:pStyle w:val="ListParagraph"/>
              <w:numPr>
                <w:ilvl w:val="0"/>
                <w:numId w:val="38"/>
              </w:numPr>
              <w:rPr>
                <w:rFonts w:ascii="Garamond" w:hAnsi="Garamond"/>
                <w:b/>
                <w:bCs/>
                <w:szCs w:val="24"/>
              </w:rPr>
            </w:pPr>
            <w:r w:rsidRPr="00E30282">
              <w:rPr>
                <w:rFonts w:ascii="Garamond" w:hAnsi="Garamond"/>
                <w:b/>
                <w:bCs/>
                <w:szCs w:val="24"/>
              </w:rPr>
              <w:t>Addition of Axon’s Terms and Conditions.</w:t>
            </w:r>
          </w:p>
          <w:p w14:paraId="362E28A0" w14:textId="7D3F35E9" w:rsidR="00506ACC" w:rsidRDefault="00506ACC" w:rsidP="00506ACC">
            <w:pPr>
              <w:rPr>
                <w:rFonts w:ascii="Garamond" w:hAnsi="Garamond"/>
                <w:szCs w:val="24"/>
              </w:rPr>
            </w:pPr>
            <w:r w:rsidRPr="00E30282">
              <w:rPr>
                <w:rFonts w:ascii="Garamond" w:hAnsi="Garamond"/>
                <w:szCs w:val="24"/>
              </w:rPr>
              <w:t>Axon respectfully requests that its Master Services and Purchasing Agreement be incorporated as an exhibit into the final contract award. Axon agrees to negotiate with the State on these terms and conditions</w:t>
            </w:r>
            <w:r w:rsidR="00221A2A" w:rsidRPr="00E30282">
              <w:rPr>
                <w:rFonts w:ascii="Garamond" w:hAnsi="Garamond"/>
                <w:szCs w:val="24"/>
              </w:rPr>
              <w:t xml:space="preserve">. Axon’s </w:t>
            </w:r>
            <w:r w:rsidR="00221A2A" w:rsidRPr="00E30282">
              <w:rPr>
                <w:rFonts w:ascii="Garamond" w:hAnsi="Garamond"/>
                <w:szCs w:val="24"/>
              </w:rPr>
              <w:t>Master Services and Purchasing Agreement</w:t>
            </w:r>
            <w:r w:rsidR="00221A2A" w:rsidRPr="00E30282">
              <w:rPr>
                <w:rFonts w:ascii="Garamond" w:hAnsi="Garamond"/>
                <w:szCs w:val="24"/>
              </w:rPr>
              <w:t xml:space="preserve"> is included in Attachment </w:t>
            </w:r>
            <w:proofErr w:type="spellStart"/>
            <w:r w:rsidR="00221A2A" w:rsidRPr="00E30282">
              <w:rPr>
                <w:rFonts w:ascii="Garamond" w:hAnsi="Garamond"/>
                <w:szCs w:val="24"/>
              </w:rPr>
              <w:t>E9</w:t>
            </w:r>
            <w:proofErr w:type="spellEnd"/>
            <w:r w:rsidR="00221A2A" w:rsidRPr="00E30282">
              <w:rPr>
                <w:rFonts w:ascii="Garamond" w:hAnsi="Garamond"/>
                <w:szCs w:val="24"/>
              </w:rPr>
              <w:t>.</w:t>
            </w:r>
          </w:p>
          <w:p w14:paraId="7D0415D1" w14:textId="77777777" w:rsidR="00511344" w:rsidRPr="00E30282" w:rsidRDefault="00511344" w:rsidP="00506ACC">
            <w:pPr>
              <w:rPr>
                <w:rFonts w:ascii="Garamond" w:hAnsi="Garamond"/>
                <w:szCs w:val="24"/>
              </w:rPr>
            </w:pPr>
          </w:p>
          <w:p w14:paraId="64E9218E" w14:textId="77777777" w:rsidR="00506ACC" w:rsidRPr="00E30282" w:rsidRDefault="00506ACC" w:rsidP="00221A2A">
            <w:pPr>
              <w:pStyle w:val="ListParagraph"/>
              <w:numPr>
                <w:ilvl w:val="0"/>
                <w:numId w:val="38"/>
              </w:numPr>
              <w:rPr>
                <w:rFonts w:ascii="Garamond" w:hAnsi="Garamond"/>
                <w:b/>
                <w:bCs/>
                <w:szCs w:val="24"/>
              </w:rPr>
            </w:pPr>
            <w:r w:rsidRPr="00E30282">
              <w:rPr>
                <w:rFonts w:ascii="Garamond" w:hAnsi="Garamond"/>
                <w:b/>
                <w:bCs/>
                <w:szCs w:val="24"/>
              </w:rPr>
              <w:lastRenderedPageBreak/>
              <w:t>Sample Contract, Section 11.</w:t>
            </w:r>
          </w:p>
          <w:p w14:paraId="5EB93667" w14:textId="77777777" w:rsidR="00506ACC" w:rsidRPr="00E30282" w:rsidRDefault="00506ACC" w:rsidP="00221A2A">
            <w:pPr>
              <w:rPr>
                <w:rFonts w:ascii="Garamond" w:hAnsi="Garamond"/>
                <w:szCs w:val="24"/>
              </w:rPr>
            </w:pPr>
            <w:r w:rsidRPr="00E30282">
              <w:rPr>
                <w:rFonts w:ascii="Garamond" w:hAnsi="Garamond"/>
                <w:szCs w:val="24"/>
              </w:rPr>
              <w:t>Axon respectfully requests that this section be amended, in relevant part, as follows:</w:t>
            </w:r>
          </w:p>
          <w:p w14:paraId="0268E3E4" w14:textId="77777777" w:rsidR="00506ACC" w:rsidRPr="00E30282" w:rsidRDefault="00506ACC" w:rsidP="00221A2A">
            <w:pPr>
              <w:rPr>
                <w:rFonts w:ascii="Garamond" w:hAnsi="Garamond"/>
                <w:szCs w:val="24"/>
              </w:rPr>
            </w:pPr>
            <w:r w:rsidRPr="00E30282">
              <w:rPr>
                <w:rFonts w:ascii="Garamond" w:hAnsi="Garamond"/>
                <w:szCs w:val="24"/>
              </w:rPr>
              <w:t xml:space="preserve">The State shall not be required to pay for work </w:t>
            </w:r>
            <w:r w:rsidRPr="00E30282">
              <w:rPr>
                <w:rFonts w:ascii="Garamond" w:hAnsi="Garamond"/>
                <w:strike/>
                <w:color w:val="FF0000"/>
                <w:szCs w:val="24"/>
              </w:rPr>
              <w:t>found to be unsatisfactory</w:t>
            </w:r>
            <w:r w:rsidRPr="00E30282">
              <w:rPr>
                <w:rFonts w:ascii="Garamond" w:hAnsi="Garamond"/>
                <w:szCs w:val="24"/>
              </w:rPr>
              <w:t>, inconsistent with this Contract or performed in violation of any federal, state or local statute, ordinance, rule or regulation.</w:t>
            </w:r>
          </w:p>
          <w:p w14:paraId="1ECB3C9E" w14:textId="77777777" w:rsidR="00506ACC" w:rsidRPr="00E30282" w:rsidRDefault="00506ACC" w:rsidP="00F664A5">
            <w:pPr>
              <w:pStyle w:val="ListParagraph"/>
              <w:numPr>
                <w:ilvl w:val="0"/>
                <w:numId w:val="38"/>
              </w:numPr>
              <w:rPr>
                <w:rFonts w:ascii="Garamond" w:hAnsi="Garamond"/>
                <w:b/>
                <w:bCs/>
                <w:szCs w:val="24"/>
              </w:rPr>
            </w:pPr>
            <w:r w:rsidRPr="00E30282">
              <w:rPr>
                <w:rFonts w:ascii="Garamond" w:hAnsi="Garamond"/>
                <w:b/>
                <w:bCs/>
                <w:szCs w:val="24"/>
              </w:rPr>
              <w:t>Sample Contract, Section 13.</w:t>
            </w:r>
          </w:p>
          <w:p w14:paraId="75E14DC1" w14:textId="77777777" w:rsidR="00506ACC" w:rsidRPr="00E30282" w:rsidRDefault="00506ACC" w:rsidP="00F664A5">
            <w:pPr>
              <w:rPr>
                <w:rFonts w:ascii="Garamond" w:hAnsi="Garamond"/>
                <w:szCs w:val="24"/>
              </w:rPr>
            </w:pPr>
            <w:r w:rsidRPr="00E30282">
              <w:rPr>
                <w:rFonts w:ascii="Garamond" w:hAnsi="Garamond"/>
                <w:szCs w:val="24"/>
              </w:rPr>
              <w:t>Axon respectfully requests that this section be deleted, as it does not seem applicable to the products and services being offered.</w:t>
            </w:r>
          </w:p>
          <w:p w14:paraId="09D94D8A" w14:textId="77777777" w:rsidR="00506ACC" w:rsidRPr="00E30282" w:rsidRDefault="00506ACC" w:rsidP="00F664A5">
            <w:pPr>
              <w:pStyle w:val="ListParagraph"/>
              <w:numPr>
                <w:ilvl w:val="0"/>
                <w:numId w:val="38"/>
              </w:numPr>
              <w:rPr>
                <w:rFonts w:ascii="Garamond" w:hAnsi="Garamond"/>
                <w:b/>
                <w:bCs/>
                <w:szCs w:val="24"/>
              </w:rPr>
            </w:pPr>
            <w:r w:rsidRPr="00E30282">
              <w:rPr>
                <w:rFonts w:ascii="Garamond" w:hAnsi="Garamond"/>
                <w:b/>
                <w:bCs/>
                <w:szCs w:val="24"/>
              </w:rPr>
              <w:t>Sample Contract, Section 27, Technology Standards 04-01.</w:t>
            </w:r>
          </w:p>
          <w:p w14:paraId="70805822" w14:textId="77777777" w:rsidR="00506ACC" w:rsidRPr="00E30282" w:rsidRDefault="00506ACC" w:rsidP="00506ACC">
            <w:pPr>
              <w:pStyle w:val="Default"/>
              <w:rPr>
                <w:rFonts w:ascii="Garamond" w:eastAsia="Times New Roman" w:hAnsi="Garamond"/>
                <w:snapToGrid w:val="0"/>
                <w:color w:val="auto"/>
              </w:rPr>
            </w:pPr>
            <w:r w:rsidRPr="00E30282">
              <w:rPr>
                <w:rFonts w:ascii="Garamond" w:eastAsia="Times New Roman" w:hAnsi="Garamond"/>
                <w:snapToGrid w:val="0"/>
                <w:color w:val="auto"/>
              </w:rPr>
              <w:t>Axon respectfully requests to clarify for the State that Axon would have the remote capability to access devices in order to push software updates. If docking stations are on a segregated subnet, which is suggested but not required by Axon, then Axon’s access would be delineated from the remainder of the State’s network.</w:t>
            </w:r>
          </w:p>
          <w:p w14:paraId="5CD1370A" w14:textId="77777777" w:rsidR="00506ACC" w:rsidRPr="00E30282" w:rsidRDefault="00506ACC" w:rsidP="00F664A5">
            <w:pPr>
              <w:pStyle w:val="ListParagraph"/>
              <w:numPr>
                <w:ilvl w:val="0"/>
                <w:numId w:val="38"/>
              </w:numPr>
              <w:rPr>
                <w:rFonts w:ascii="Garamond" w:hAnsi="Garamond"/>
                <w:b/>
                <w:bCs/>
                <w:szCs w:val="24"/>
              </w:rPr>
            </w:pPr>
            <w:r w:rsidRPr="00E30282">
              <w:rPr>
                <w:rFonts w:ascii="Garamond" w:hAnsi="Garamond"/>
                <w:b/>
                <w:bCs/>
                <w:szCs w:val="24"/>
              </w:rPr>
              <w:t>Sample Contract, Section 27, Technology Standards 99-02.</w:t>
            </w:r>
          </w:p>
          <w:p w14:paraId="613969D3" w14:textId="77777777" w:rsidR="00506ACC" w:rsidRPr="00E30282" w:rsidRDefault="00506ACC" w:rsidP="00D51A45">
            <w:pPr>
              <w:rPr>
                <w:rFonts w:ascii="Garamond" w:hAnsi="Garamond"/>
                <w:szCs w:val="24"/>
              </w:rPr>
            </w:pPr>
            <w:r w:rsidRPr="00E30282">
              <w:rPr>
                <w:rFonts w:ascii="Garamond" w:hAnsi="Garamond"/>
                <w:szCs w:val="24"/>
              </w:rPr>
              <w:t>Axon respectfully requests to clarify for the State that Axon currently utilizes the following Server OS: Windows Server 2019 and Centos 7. Additionally, Axon currently utilizes the following DMBS: Cassandra and SQL.</w:t>
            </w:r>
          </w:p>
          <w:p w14:paraId="729DB2C5" w14:textId="77777777" w:rsidR="00506ACC" w:rsidRPr="00E30282" w:rsidRDefault="00506ACC" w:rsidP="00F664A5">
            <w:pPr>
              <w:pStyle w:val="ListParagraph"/>
              <w:numPr>
                <w:ilvl w:val="0"/>
                <w:numId w:val="38"/>
              </w:numPr>
              <w:rPr>
                <w:rFonts w:ascii="Garamond" w:hAnsi="Garamond"/>
                <w:b/>
                <w:bCs/>
                <w:szCs w:val="24"/>
              </w:rPr>
            </w:pPr>
            <w:r w:rsidRPr="00E30282">
              <w:rPr>
                <w:rFonts w:ascii="Garamond" w:hAnsi="Garamond"/>
                <w:b/>
                <w:bCs/>
                <w:szCs w:val="24"/>
              </w:rPr>
              <w:t>Sample Contract, Section 35.</w:t>
            </w:r>
          </w:p>
          <w:p w14:paraId="26E017B8" w14:textId="77777777" w:rsidR="00506ACC" w:rsidRPr="00E30282" w:rsidRDefault="00506ACC" w:rsidP="00D51A45">
            <w:pPr>
              <w:rPr>
                <w:rFonts w:ascii="Garamond" w:hAnsi="Garamond"/>
                <w:szCs w:val="24"/>
              </w:rPr>
            </w:pPr>
            <w:r w:rsidRPr="00E30282">
              <w:rPr>
                <w:rFonts w:ascii="Garamond" w:hAnsi="Garamond"/>
                <w:szCs w:val="24"/>
              </w:rPr>
              <w:t>Axon respectfully requests that this section be amended to reflect that Axon’s response to this RFP take precedence over the RFP, as it is more specific to our offering.</w:t>
            </w:r>
          </w:p>
          <w:p w14:paraId="061FC58B" w14:textId="77777777" w:rsidR="00BA09EE" w:rsidRPr="00E30282" w:rsidRDefault="00BA09EE" w:rsidP="0009502C">
            <w:pPr>
              <w:rPr>
                <w:rFonts w:ascii="Garamond" w:hAnsi="Garamond"/>
                <w:b/>
                <w:bCs/>
                <w:szCs w:val="24"/>
              </w:rPr>
            </w:pPr>
            <w:r w:rsidRPr="00E30282">
              <w:rPr>
                <w:rFonts w:ascii="Garamond" w:hAnsi="Garamond"/>
                <w:b/>
                <w:bCs/>
                <w:szCs w:val="24"/>
              </w:rPr>
              <w:t>ATTACHMENTS</w:t>
            </w:r>
          </w:p>
          <w:p w14:paraId="11192AAE" w14:textId="2DB92D4A" w:rsidR="00BA09EE" w:rsidRPr="00E30282" w:rsidRDefault="00CE5B50" w:rsidP="00CE5B50">
            <w:pPr>
              <w:pStyle w:val="ListParagraph"/>
              <w:numPr>
                <w:ilvl w:val="0"/>
                <w:numId w:val="35"/>
              </w:numPr>
              <w:rPr>
                <w:rFonts w:ascii="Garamond" w:hAnsi="Garamond"/>
                <w:szCs w:val="24"/>
              </w:rPr>
            </w:pPr>
            <w:r w:rsidRPr="00E30282">
              <w:rPr>
                <w:rFonts w:ascii="Garamond" w:hAnsi="Garamond"/>
                <w:szCs w:val="24"/>
              </w:rPr>
              <w:t>Requested Exceptions</w:t>
            </w:r>
            <w:r w:rsidRPr="00E30282">
              <w:rPr>
                <w:rFonts w:ascii="Garamond" w:hAnsi="Garamond"/>
                <w:szCs w:val="24"/>
              </w:rPr>
              <w:t xml:space="preserve"> </w:t>
            </w:r>
            <w:r w:rsidR="00872EF0" w:rsidRPr="00E30282">
              <w:rPr>
                <w:rFonts w:ascii="Garamond" w:hAnsi="Garamond"/>
                <w:szCs w:val="24"/>
              </w:rPr>
              <w:t xml:space="preserve">&amp; MSPA </w:t>
            </w:r>
            <w:r w:rsidRPr="00E30282">
              <w:rPr>
                <w:rFonts w:ascii="Garamond" w:hAnsi="Garamond"/>
                <w:szCs w:val="24"/>
              </w:rPr>
              <w:t>-</w:t>
            </w:r>
            <w:r w:rsidR="008213EE" w:rsidRPr="00E30282">
              <w:rPr>
                <w:rFonts w:ascii="Garamond" w:hAnsi="Garamond"/>
                <w:szCs w:val="24"/>
              </w:rPr>
              <w:t xml:space="preserve"> Attachment</w:t>
            </w:r>
            <w:r w:rsidRPr="00E30282">
              <w:rPr>
                <w:rFonts w:ascii="Garamond" w:hAnsi="Garamond"/>
                <w:szCs w:val="24"/>
              </w:rPr>
              <w:t xml:space="preserve"> </w:t>
            </w:r>
            <w:r w:rsidRPr="00E30282">
              <w:rPr>
                <w:rFonts w:ascii="Garamond" w:hAnsi="Garamond"/>
                <w:szCs w:val="24"/>
              </w:rPr>
              <w:t>E</w:t>
            </w:r>
            <w:r w:rsidRPr="00E30282">
              <w:rPr>
                <w:rFonts w:ascii="Garamond" w:hAnsi="Garamond"/>
                <w:szCs w:val="24"/>
              </w:rPr>
              <w:t>9</w:t>
            </w:r>
          </w:p>
        </w:tc>
      </w:tr>
    </w:tbl>
    <w:p w14:paraId="126A8255" w14:textId="77777777" w:rsidR="0009502C" w:rsidRPr="00E30282" w:rsidRDefault="0009502C" w:rsidP="0009502C">
      <w:pPr>
        <w:rPr>
          <w:rFonts w:ascii="Garamond" w:hAnsi="Garamond"/>
          <w:szCs w:val="24"/>
        </w:rPr>
      </w:pPr>
    </w:p>
    <w:p w14:paraId="7048D078" w14:textId="77777777" w:rsidR="001016F8" w:rsidRPr="00E30282" w:rsidRDefault="001016F8" w:rsidP="001016F8">
      <w:pPr>
        <w:widowControl/>
        <w:numPr>
          <w:ilvl w:val="2"/>
          <w:numId w:val="15"/>
        </w:numPr>
        <w:jc w:val="both"/>
        <w:rPr>
          <w:rFonts w:ascii="Garamond" w:hAnsi="Garamond"/>
          <w:bCs/>
          <w:szCs w:val="24"/>
        </w:rPr>
      </w:pPr>
      <w:r w:rsidRPr="00E30282">
        <w:rPr>
          <w:rFonts w:ascii="Garamond" w:hAnsi="Garamond"/>
          <w:b/>
          <w:szCs w:val="24"/>
        </w:rPr>
        <w:t xml:space="preserve">References </w:t>
      </w:r>
      <w:r w:rsidRPr="00E30282">
        <w:rPr>
          <w:rFonts w:ascii="Garamond" w:hAnsi="Garamond"/>
          <w:szCs w:val="24"/>
        </w:rPr>
        <w:t xml:space="preserve">- </w:t>
      </w:r>
      <w:r w:rsidRPr="00E30282">
        <w:rPr>
          <w:rFonts w:ascii="Garamond" w:hAnsi="Garamond"/>
          <w:bCs/>
          <w:szCs w:val="24"/>
        </w:rPr>
        <w:t xml:space="preserve">Reference information is captured on ATTACHMENT H.  Respondent should complete the reference information portion of the ATTACHMENT H which includes the name, address, and telephone number of the client facility and the name, title, and phone/fax numbers of a person who may be contacted for further information if the State elects to do so. The rest of ATTACHMENT H should be completed by the reference and </w:t>
      </w:r>
      <w:del w:id="0" w:author="Chittenden, Abigail" w:date="2021-01-28T12:20:00Z">
        <w:r w:rsidRPr="00E30282" w:rsidDel="00C92288">
          <w:rPr>
            <w:rFonts w:ascii="Garamond" w:hAnsi="Garamond"/>
            <w:bCs/>
            <w:szCs w:val="24"/>
          </w:rPr>
          <w:delText xml:space="preserve">either </w:delText>
        </w:r>
        <w:r w:rsidRPr="00E30282" w:rsidDel="00C92288">
          <w:rPr>
            <w:rFonts w:ascii="Garamond" w:hAnsi="Garamond"/>
            <w:b/>
            <w:bCs/>
            <w:szCs w:val="24"/>
            <w:u w:val="single"/>
          </w:rPr>
          <w:delText xml:space="preserve">mailed or </w:delText>
        </w:r>
      </w:del>
      <w:r w:rsidRPr="00E30282">
        <w:rPr>
          <w:rFonts w:ascii="Garamond" w:hAnsi="Garamond"/>
          <w:b/>
          <w:bCs/>
          <w:szCs w:val="24"/>
          <w:u w:val="single"/>
        </w:rPr>
        <w:t xml:space="preserve">emailed DIRECTLY </w:t>
      </w:r>
      <w:r w:rsidRPr="00E30282">
        <w:rPr>
          <w:rFonts w:ascii="Garamond" w:hAnsi="Garamond"/>
          <w:bCs/>
          <w:szCs w:val="24"/>
        </w:rPr>
        <w:t xml:space="preserve">to the State.   The State should receive three (3) ATTACHMENT H’s from clients for whom the Respondent has provided products and/or services that are the same or similar to those products and/or services requested in this RFP. </w:t>
      </w:r>
      <w:r w:rsidRPr="00E30282">
        <w:rPr>
          <w:rFonts w:ascii="Garamond" w:hAnsi="Garamond"/>
          <w:i/>
          <w:iCs/>
        </w:rPr>
        <w:t>The State prefers references from state or highway patrols and from municipalities/agencies that are similar in size to the Indiana State Police (ISP).</w:t>
      </w:r>
      <w:r w:rsidRPr="00E30282">
        <w:rPr>
          <w:rFonts w:ascii="Garamond" w:hAnsi="Garamond"/>
          <w:bCs/>
          <w:szCs w:val="24"/>
        </w:rPr>
        <w:t xml:space="preserve"> ATTACHMENT H should be submitted to </w:t>
      </w:r>
      <w:hyperlink r:id="rId11" w:history="1">
        <w:r w:rsidRPr="00E30282">
          <w:rPr>
            <w:rStyle w:val="Hyperlink"/>
            <w:rFonts w:ascii="Garamond" w:hAnsi="Garamond"/>
            <w:bCs/>
            <w:szCs w:val="24"/>
          </w:rPr>
          <w:t>idoareferences@idoa.in.gov</w:t>
        </w:r>
      </w:hyperlink>
      <w:r w:rsidRPr="00E30282">
        <w:rPr>
          <w:rStyle w:val="CommentReference"/>
          <w:rFonts w:ascii="Garamond" w:hAnsi="Garamond"/>
        </w:rPr>
        <w:t xml:space="preserve"> </w:t>
      </w:r>
      <w:r w:rsidRPr="00E30282">
        <w:rPr>
          <w:rStyle w:val="CommentReference"/>
          <w:rFonts w:ascii="Garamond" w:hAnsi="Garamond"/>
          <w:sz w:val="24"/>
          <w:szCs w:val="24"/>
        </w:rPr>
        <w:t>or mailed to the address listed in section 1.8 of the RFP. Attachment H should be submitted</w:t>
      </w:r>
      <w:r w:rsidRPr="00E30282">
        <w:rPr>
          <w:rFonts w:ascii="Garamond" w:hAnsi="Garamond"/>
          <w:bCs/>
          <w:szCs w:val="24"/>
        </w:rPr>
        <w:t xml:space="preserve"> by the proposal submission due date listed in Section 1.24 of the RFP. Please provide the customer information for each reference.</w:t>
      </w:r>
    </w:p>
    <w:p w14:paraId="53524B89" w14:textId="20C5DB9A" w:rsidR="00511344" w:rsidRDefault="00511344">
      <w:pPr>
        <w:widowControl/>
        <w:rPr>
          <w:rFonts w:ascii="Garamond" w:hAnsi="Garamond"/>
          <w:szCs w:val="24"/>
        </w:rPr>
      </w:pPr>
      <w:r>
        <w:rPr>
          <w:rFonts w:ascii="Garamond" w:hAnsi="Garamond"/>
          <w:szCs w:val="24"/>
        </w:rPr>
        <w:br w:type="page"/>
      </w:r>
    </w:p>
    <w:p w14:paraId="61867357" w14:textId="77777777" w:rsidR="00B31295" w:rsidRPr="00E30282" w:rsidRDefault="00B31295" w:rsidP="00B31295">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1"/>
        <w:gridCol w:w="5689"/>
      </w:tblGrid>
      <w:tr w:rsidR="003419BB" w:rsidRPr="00E30282" w14:paraId="7FF51272" w14:textId="77777777" w:rsidTr="007C0BE3">
        <w:tc>
          <w:tcPr>
            <w:tcW w:w="2941" w:type="dxa"/>
            <w:shd w:val="clear" w:color="auto" w:fill="B3B3B3"/>
            <w:vAlign w:val="bottom"/>
          </w:tcPr>
          <w:p w14:paraId="27C62050" w14:textId="77777777" w:rsidR="003419BB" w:rsidRPr="00E30282" w:rsidRDefault="003419BB" w:rsidP="004616F2">
            <w:pPr>
              <w:rPr>
                <w:rFonts w:ascii="Garamond" w:hAnsi="Garamond"/>
                <w:b/>
                <w:bCs/>
                <w:szCs w:val="24"/>
              </w:rPr>
            </w:pPr>
            <w:r w:rsidRPr="00E30282">
              <w:rPr>
                <w:rFonts w:ascii="Garamond" w:hAnsi="Garamond"/>
                <w:b/>
                <w:bCs/>
                <w:szCs w:val="24"/>
              </w:rPr>
              <w:t>Customer 1</w:t>
            </w:r>
          </w:p>
        </w:tc>
        <w:tc>
          <w:tcPr>
            <w:tcW w:w="5689" w:type="dxa"/>
            <w:tcBorders>
              <w:bottom w:val="single" w:sz="4" w:space="0" w:color="auto"/>
            </w:tcBorders>
            <w:shd w:val="clear" w:color="auto" w:fill="B3B3B3"/>
          </w:tcPr>
          <w:p w14:paraId="76D2618B" w14:textId="77777777" w:rsidR="003419BB" w:rsidRPr="00E30282" w:rsidRDefault="003419BB" w:rsidP="004616F2">
            <w:pPr>
              <w:rPr>
                <w:rFonts w:ascii="Garamond" w:hAnsi="Garamond"/>
                <w:szCs w:val="24"/>
              </w:rPr>
            </w:pPr>
          </w:p>
        </w:tc>
      </w:tr>
      <w:tr w:rsidR="003419BB" w:rsidRPr="00E30282" w14:paraId="5597D7F6" w14:textId="77777777" w:rsidTr="007C0BE3">
        <w:tc>
          <w:tcPr>
            <w:tcW w:w="2941" w:type="dxa"/>
            <w:vAlign w:val="bottom"/>
          </w:tcPr>
          <w:p w14:paraId="77D1907A" w14:textId="77777777" w:rsidR="003419BB" w:rsidRPr="00E30282" w:rsidRDefault="003419BB" w:rsidP="004616F2">
            <w:pPr>
              <w:rPr>
                <w:rFonts w:ascii="Garamond" w:hAnsi="Garamond"/>
                <w:szCs w:val="24"/>
              </w:rPr>
            </w:pPr>
            <w:r w:rsidRPr="00E30282">
              <w:rPr>
                <w:rFonts w:ascii="Garamond" w:hAnsi="Garamond"/>
                <w:szCs w:val="24"/>
              </w:rPr>
              <w:t>Legal Name of Company or Governmental Entity</w:t>
            </w:r>
          </w:p>
        </w:tc>
        <w:tc>
          <w:tcPr>
            <w:tcW w:w="5689" w:type="dxa"/>
            <w:shd w:val="clear" w:color="auto" w:fill="FFFF99"/>
          </w:tcPr>
          <w:p w14:paraId="3DA09C45" w14:textId="77777777" w:rsidR="003419BB" w:rsidRPr="00E30282" w:rsidRDefault="003419BB" w:rsidP="004616F2">
            <w:pPr>
              <w:rPr>
                <w:rFonts w:ascii="Garamond" w:hAnsi="Garamond"/>
                <w:szCs w:val="24"/>
              </w:rPr>
            </w:pPr>
            <w:r w:rsidRPr="00E30282">
              <w:rPr>
                <w:rFonts w:ascii="Garamond" w:hAnsi="Garamond"/>
                <w:szCs w:val="24"/>
              </w:rPr>
              <w:t>New York State Police</w:t>
            </w:r>
          </w:p>
        </w:tc>
      </w:tr>
      <w:tr w:rsidR="003419BB" w:rsidRPr="00E30282" w14:paraId="40451EC0" w14:textId="77777777" w:rsidTr="007C0BE3">
        <w:tc>
          <w:tcPr>
            <w:tcW w:w="2941" w:type="dxa"/>
            <w:vAlign w:val="bottom"/>
          </w:tcPr>
          <w:p w14:paraId="3D44CA7D" w14:textId="77777777" w:rsidR="003419BB" w:rsidRPr="00E30282" w:rsidRDefault="003419BB" w:rsidP="004616F2">
            <w:pPr>
              <w:rPr>
                <w:rFonts w:ascii="Garamond" w:hAnsi="Garamond"/>
                <w:szCs w:val="24"/>
              </w:rPr>
            </w:pPr>
            <w:r w:rsidRPr="00E30282">
              <w:rPr>
                <w:rFonts w:ascii="Garamond" w:hAnsi="Garamond"/>
                <w:szCs w:val="24"/>
              </w:rPr>
              <w:t>Company Mailing Address</w:t>
            </w:r>
          </w:p>
        </w:tc>
        <w:tc>
          <w:tcPr>
            <w:tcW w:w="5689" w:type="dxa"/>
            <w:shd w:val="clear" w:color="auto" w:fill="FFFF99"/>
          </w:tcPr>
          <w:p w14:paraId="1318FA40" w14:textId="77777777" w:rsidR="003419BB" w:rsidRPr="00E30282" w:rsidRDefault="003419BB" w:rsidP="004616F2">
            <w:pPr>
              <w:rPr>
                <w:rFonts w:ascii="Garamond" w:hAnsi="Garamond"/>
                <w:szCs w:val="24"/>
              </w:rPr>
            </w:pPr>
            <w:r w:rsidRPr="00E30282">
              <w:rPr>
                <w:rFonts w:ascii="Garamond" w:hAnsi="Garamond"/>
                <w:szCs w:val="24"/>
              </w:rPr>
              <w:t>1220 Washington Ave.</w:t>
            </w:r>
          </w:p>
        </w:tc>
      </w:tr>
      <w:tr w:rsidR="003419BB" w:rsidRPr="00E30282" w14:paraId="545290B5" w14:textId="77777777" w:rsidTr="007C0BE3">
        <w:tc>
          <w:tcPr>
            <w:tcW w:w="2941" w:type="dxa"/>
            <w:vAlign w:val="bottom"/>
          </w:tcPr>
          <w:p w14:paraId="36B979C0" w14:textId="77777777" w:rsidR="003419BB" w:rsidRPr="00E30282" w:rsidRDefault="003419BB" w:rsidP="004616F2">
            <w:pPr>
              <w:rPr>
                <w:rFonts w:ascii="Garamond" w:hAnsi="Garamond"/>
                <w:szCs w:val="24"/>
              </w:rPr>
            </w:pPr>
            <w:r w:rsidRPr="00E30282">
              <w:rPr>
                <w:rFonts w:ascii="Garamond" w:hAnsi="Garamond"/>
                <w:szCs w:val="24"/>
              </w:rPr>
              <w:t>Company City, State, Zip</w:t>
            </w:r>
          </w:p>
        </w:tc>
        <w:tc>
          <w:tcPr>
            <w:tcW w:w="5689" w:type="dxa"/>
            <w:shd w:val="clear" w:color="auto" w:fill="FFFF99"/>
          </w:tcPr>
          <w:p w14:paraId="048097F7" w14:textId="77777777" w:rsidR="003419BB" w:rsidRPr="00E30282" w:rsidRDefault="003419BB" w:rsidP="004616F2">
            <w:pPr>
              <w:rPr>
                <w:rFonts w:ascii="Garamond" w:hAnsi="Garamond"/>
                <w:szCs w:val="24"/>
              </w:rPr>
            </w:pPr>
            <w:r w:rsidRPr="00E30282">
              <w:rPr>
                <w:rFonts w:ascii="Garamond" w:hAnsi="Garamond"/>
                <w:szCs w:val="24"/>
              </w:rPr>
              <w:t>Albany, NY 12226</w:t>
            </w:r>
          </w:p>
        </w:tc>
      </w:tr>
      <w:tr w:rsidR="003419BB" w:rsidRPr="00E30282" w14:paraId="39BC3AA8" w14:textId="77777777" w:rsidTr="007C0BE3">
        <w:tc>
          <w:tcPr>
            <w:tcW w:w="2941" w:type="dxa"/>
            <w:vAlign w:val="bottom"/>
          </w:tcPr>
          <w:p w14:paraId="7E864F82" w14:textId="77777777" w:rsidR="003419BB" w:rsidRPr="00E30282" w:rsidRDefault="003419BB" w:rsidP="004616F2">
            <w:pPr>
              <w:rPr>
                <w:rFonts w:ascii="Garamond" w:hAnsi="Garamond"/>
                <w:szCs w:val="24"/>
              </w:rPr>
            </w:pPr>
            <w:r w:rsidRPr="00E30282">
              <w:rPr>
                <w:rFonts w:ascii="Garamond" w:hAnsi="Garamond"/>
                <w:szCs w:val="24"/>
              </w:rPr>
              <w:t>Company Website Address</w:t>
            </w:r>
          </w:p>
        </w:tc>
        <w:tc>
          <w:tcPr>
            <w:tcW w:w="5689" w:type="dxa"/>
            <w:shd w:val="clear" w:color="auto" w:fill="FFFF99"/>
          </w:tcPr>
          <w:p w14:paraId="01A533AE" w14:textId="77777777" w:rsidR="003419BB" w:rsidRPr="00E30282" w:rsidRDefault="003419BB" w:rsidP="00A171D7">
            <w:pPr>
              <w:rPr>
                <w:rFonts w:ascii="Garamond" w:hAnsi="Garamond"/>
                <w:szCs w:val="24"/>
              </w:rPr>
            </w:pPr>
            <w:hyperlink r:id="rId12" w:history="1">
              <w:r w:rsidRPr="00E30282">
                <w:rPr>
                  <w:rFonts w:ascii="Garamond" w:hAnsi="Garamond"/>
                  <w:szCs w:val="24"/>
                </w:rPr>
                <w:t>https://troopers.ny.gov/</w:t>
              </w:r>
            </w:hyperlink>
          </w:p>
        </w:tc>
      </w:tr>
      <w:tr w:rsidR="003419BB" w:rsidRPr="00E30282" w14:paraId="179C78C0" w14:textId="77777777" w:rsidTr="007C0BE3">
        <w:tc>
          <w:tcPr>
            <w:tcW w:w="2941" w:type="dxa"/>
            <w:vAlign w:val="bottom"/>
          </w:tcPr>
          <w:p w14:paraId="05230B77" w14:textId="77777777" w:rsidR="003419BB" w:rsidRPr="00E30282" w:rsidRDefault="003419BB" w:rsidP="004616F2">
            <w:pPr>
              <w:rPr>
                <w:rFonts w:ascii="Garamond" w:hAnsi="Garamond"/>
                <w:szCs w:val="24"/>
              </w:rPr>
            </w:pPr>
            <w:r w:rsidRPr="00E30282">
              <w:rPr>
                <w:rFonts w:ascii="Garamond" w:hAnsi="Garamond"/>
                <w:szCs w:val="24"/>
              </w:rPr>
              <w:t>Contact Person</w:t>
            </w:r>
          </w:p>
        </w:tc>
        <w:tc>
          <w:tcPr>
            <w:tcW w:w="5689" w:type="dxa"/>
            <w:shd w:val="clear" w:color="auto" w:fill="FFFF99"/>
          </w:tcPr>
          <w:p w14:paraId="2C7B774C" w14:textId="77777777" w:rsidR="003419BB" w:rsidRPr="00E30282" w:rsidRDefault="003419BB" w:rsidP="004616F2">
            <w:pPr>
              <w:rPr>
                <w:rFonts w:ascii="Garamond" w:hAnsi="Garamond"/>
                <w:szCs w:val="24"/>
              </w:rPr>
            </w:pPr>
            <w:r w:rsidRPr="00E30282">
              <w:rPr>
                <w:rFonts w:ascii="Garamond" w:hAnsi="Garamond"/>
                <w:szCs w:val="24"/>
              </w:rPr>
              <w:t>George Nohai</w:t>
            </w:r>
          </w:p>
        </w:tc>
      </w:tr>
      <w:tr w:rsidR="003419BB" w:rsidRPr="00E30282" w14:paraId="424FAEA8" w14:textId="77777777" w:rsidTr="007C0BE3">
        <w:tc>
          <w:tcPr>
            <w:tcW w:w="2941" w:type="dxa"/>
            <w:vAlign w:val="bottom"/>
          </w:tcPr>
          <w:p w14:paraId="68D124EE" w14:textId="77777777" w:rsidR="003419BB" w:rsidRPr="00E30282" w:rsidRDefault="003419BB" w:rsidP="004616F2">
            <w:pPr>
              <w:rPr>
                <w:rFonts w:ascii="Garamond" w:hAnsi="Garamond"/>
                <w:szCs w:val="24"/>
              </w:rPr>
            </w:pPr>
            <w:r w:rsidRPr="00E30282">
              <w:rPr>
                <w:rFonts w:ascii="Garamond" w:hAnsi="Garamond"/>
                <w:szCs w:val="24"/>
              </w:rPr>
              <w:t>Contact Title</w:t>
            </w:r>
          </w:p>
        </w:tc>
        <w:tc>
          <w:tcPr>
            <w:tcW w:w="5689" w:type="dxa"/>
            <w:shd w:val="clear" w:color="auto" w:fill="FFFF99"/>
          </w:tcPr>
          <w:p w14:paraId="3A82ADBB" w14:textId="77777777" w:rsidR="003419BB" w:rsidRPr="00E30282" w:rsidRDefault="003419BB" w:rsidP="004616F2">
            <w:pPr>
              <w:rPr>
                <w:rFonts w:ascii="Garamond" w:hAnsi="Garamond"/>
                <w:szCs w:val="24"/>
              </w:rPr>
            </w:pPr>
            <w:r w:rsidRPr="00E30282">
              <w:rPr>
                <w:rFonts w:ascii="Garamond" w:hAnsi="Garamond"/>
                <w:szCs w:val="24"/>
              </w:rPr>
              <w:t>Lieutenant Colonel</w:t>
            </w:r>
          </w:p>
        </w:tc>
      </w:tr>
      <w:tr w:rsidR="003419BB" w:rsidRPr="00E30282" w14:paraId="400A3C18" w14:textId="77777777" w:rsidTr="007C0BE3">
        <w:tc>
          <w:tcPr>
            <w:tcW w:w="2941" w:type="dxa"/>
            <w:vAlign w:val="bottom"/>
          </w:tcPr>
          <w:p w14:paraId="05EC4710" w14:textId="77777777" w:rsidR="003419BB" w:rsidRPr="00E30282" w:rsidRDefault="003419BB" w:rsidP="004616F2">
            <w:pPr>
              <w:rPr>
                <w:rFonts w:ascii="Garamond" w:hAnsi="Garamond"/>
                <w:szCs w:val="24"/>
              </w:rPr>
            </w:pPr>
            <w:r w:rsidRPr="00E30282">
              <w:rPr>
                <w:rFonts w:ascii="Garamond" w:hAnsi="Garamond"/>
                <w:szCs w:val="24"/>
              </w:rPr>
              <w:t>Company Telephone Number</w:t>
            </w:r>
          </w:p>
        </w:tc>
        <w:tc>
          <w:tcPr>
            <w:tcW w:w="5689" w:type="dxa"/>
            <w:shd w:val="clear" w:color="auto" w:fill="FFFF99"/>
          </w:tcPr>
          <w:p w14:paraId="546EF718" w14:textId="77777777" w:rsidR="003419BB" w:rsidRPr="00E30282" w:rsidRDefault="003419BB" w:rsidP="004616F2">
            <w:pPr>
              <w:rPr>
                <w:rFonts w:ascii="Garamond" w:hAnsi="Garamond"/>
                <w:szCs w:val="24"/>
              </w:rPr>
            </w:pPr>
            <w:r w:rsidRPr="00E30282">
              <w:rPr>
                <w:rFonts w:ascii="Garamond" w:hAnsi="Garamond"/>
                <w:szCs w:val="24"/>
              </w:rPr>
              <w:t>518.457.9455</w:t>
            </w:r>
          </w:p>
        </w:tc>
      </w:tr>
      <w:tr w:rsidR="007C0BE3" w:rsidRPr="00E30282" w14:paraId="4AA99EBB" w14:textId="77777777" w:rsidTr="007C0BE3">
        <w:tc>
          <w:tcPr>
            <w:tcW w:w="2941" w:type="dxa"/>
            <w:vAlign w:val="bottom"/>
          </w:tcPr>
          <w:p w14:paraId="63B03F88" w14:textId="77777777" w:rsidR="007C0BE3" w:rsidRPr="00E30282" w:rsidRDefault="007C0BE3" w:rsidP="007C0BE3">
            <w:pPr>
              <w:rPr>
                <w:rFonts w:ascii="Garamond" w:hAnsi="Garamond"/>
                <w:szCs w:val="24"/>
              </w:rPr>
            </w:pPr>
            <w:r w:rsidRPr="00E30282">
              <w:rPr>
                <w:rFonts w:ascii="Garamond" w:hAnsi="Garamond"/>
                <w:szCs w:val="24"/>
              </w:rPr>
              <w:t>Company Fax Number</w:t>
            </w:r>
          </w:p>
        </w:tc>
        <w:tc>
          <w:tcPr>
            <w:tcW w:w="5689" w:type="dxa"/>
            <w:shd w:val="clear" w:color="auto" w:fill="FFFF99"/>
          </w:tcPr>
          <w:p w14:paraId="7B8223F0" w14:textId="54F0BCCA" w:rsidR="007C0BE3" w:rsidRPr="00E30282" w:rsidRDefault="007C0BE3" w:rsidP="007C0BE3">
            <w:pPr>
              <w:rPr>
                <w:rFonts w:ascii="Garamond" w:hAnsi="Garamond"/>
                <w:szCs w:val="24"/>
              </w:rPr>
            </w:pPr>
            <w:r w:rsidRPr="00E30282">
              <w:rPr>
                <w:rFonts w:ascii="Garamond" w:hAnsi="Garamond"/>
                <w:szCs w:val="24"/>
              </w:rPr>
              <w:t>N/A</w:t>
            </w:r>
          </w:p>
        </w:tc>
      </w:tr>
      <w:tr w:rsidR="007C0BE3" w:rsidRPr="00E30282" w14:paraId="73671CF4" w14:textId="77777777" w:rsidTr="007C0BE3">
        <w:tc>
          <w:tcPr>
            <w:tcW w:w="2941" w:type="dxa"/>
            <w:vAlign w:val="bottom"/>
          </w:tcPr>
          <w:p w14:paraId="683B3F2D" w14:textId="77777777" w:rsidR="007C0BE3" w:rsidRPr="00E30282" w:rsidRDefault="007C0BE3" w:rsidP="007C0BE3">
            <w:pPr>
              <w:rPr>
                <w:rFonts w:ascii="Garamond" w:hAnsi="Garamond"/>
                <w:szCs w:val="24"/>
              </w:rPr>
            </w:pPr>
            <w:r w:rsidRPr="00E30282">
              <w:rPr>
                <w:rFonts w:ascii="Garamond" w:hAnsi="Garamond"/>
                <w:szCs w:val="24"/>
              </w:rPr>
              <w:t>Contact E-mail</w:t>
            </w:r>
          </w:p>
        </w:tc>
        <w:tc>
          <w:tcPr>
            <w:tcW w:w="5689" w:type="dxa"/>
            <w:shd w:val="clear" w:color="auto" w:fill="FFFF99"/>
          </w:tcPr>
          <w:p w14:paraId="43F399FB" w14:textId="77777777" w:rsidR="007C0BE3" w:rsidRPr="00E30282" w:rsidRDefault="007C0BE3" w:rsidP="007C0BE3">
            <w:pPr>
              <w:rPr>
                <w:rFonts w:ascii="Garamond" w:hAnsi="Garamond"/>
                <w:szCs w:val="24"/>
              </w:rPr>
            </w:pPr>
            <w:r w:rsidRPr="00E30282">
              <w:rPr>
                <w:rFonts w:ascii="Garamond" w:hAnsi="Garamond"/>
                <w:szCs w:val="24"/>
              </w:rPr>
              <w:t>George.Nohai@troopers.ny.gov</w:t>
            </w:r>
          </w:p>
        </w:tc>
      </w:tr>
      <w:tr w:rsidR="007C0BE3" w:rsidRPr="00E30282" w14:paraId="32E5F58B" w14:textId="77777777" w:rsidTr="007C0BE3">
        <w:tc>
          <w:tcPr>
            <w:tcW w:w="2941" w:type="dxa"/>
            <w:tcBorders>
              <w:bottom w:val="single" w:sz="4" w:space="0" w:color="auto"/>
            </w:tcBorders>
            <w:vAlign w:val="bottom"/>
          </w:tcPr>
          <w:p w14:paraId="55CEB69F" w14:textId="77777777" w:rsidR="007C0BE3" w:rsidRPr="00E30282" w:rsidRDefault="007C0BE3" w:rsidP="007C0BE3">
            <w:pPr>
              <w:rPr>
                <w:rFonts w:ascii="Garamond" w:hAnsi="Garamond"/>
                <w:szCs w:val="24"/>
              </w:rPr>
            </w:pPr>
            <w:r w:rsidRPr="00E30282">
              <w:rPr>
                <w:rFonts w:ascii="Garamond" w:hAnsi="Garamond"/>
                <w:szCs w:val="24"/>
              </w:rPr>
              <w:t>Industry of Company</w:t>
            </w:r>
          </w:p>
        </w:tc>
        <w:tc>
          <w:tcPr>
            <w:tcW w:w="5689" w:type="dxa"/>
            <w:tcBorders>
              <w:bottom w:val="single" w:sz="4" w:space="0" w:color="auto"/>
            </w:tcBorders>
            <w:shd w:val="clear" w:color="auto" w:fill="FFFF99"/>
          </w:tcPr>
          <w:p w14:paraId="7640E6DF" w14:textId="77777777" w:rsidR="007C0BE3" w:rsidRPr="00E30282" w:rsidRDefault="007C0BE3" w:rsidP="007C0BE3">
            <w:pPr>
              <w:rPr>
                <w:rFonts w:ascii="Garamond" w:hAnsi="Garamond"/>
                <w:szCs w:val="24"/>
              </w:rPr>
            </w:pPr>
            <w:r w:rsidRPr="00E30282">
              <w:rPr>
                <w:rFonts w:ascii="Garamond" w:hAnsi="Garamond"/>
                <w:szCs w:val="24"/>
              </w:rPr>
              <w:t>Law Enforcement</w:t>
            </w:r>
          </w:p>
        </w:tc>
      </w:tr>
      <w:tr w:rsidR="007C0BE3" w:rsidRPr="00E30282" w14:paraId="36A48B85" w14:textId="77777777" w:rsidTr="007C0BE3">
        <w:tc>
          <w:tcPr>
            <w:tcW w:w="2941" w:type="dxa"/>
            <w:shd w:val="clear" w:color="auto" w:fill="B3B3B3"/>
            <w:vAlign w:val="bottom"/>
          </w:tcPr>
          <w:p w14:paraId="3B09AB24" w14:textId="77777777" w:rsidR="007C0BE3" w:rsidRPr="00E30282" w:rsidRDefault="007C0BE3" w:rsidP="007C0BE3">
            <w:pPr>
              <w:rPr>
                <w:rFonts w:ascii="Garamond" w:hAnsi="Garamond"/>
                <w:b/>
                <w:bCs/>
                <w:szCs w:val="24"/>
              </w:rPr>
            </w:pPr>
            <w:r w:rsidRPr="00E30282">
              <w:rPr>
                <w:rFonts w:ascii="Garamond" w:hAnsi="Garamond"/>
                <w:b/>
                <w:bCs/>
                <w:szCs w:val="24"/>
              </w:rPr>
              <w:t>Customer 2</w:t>
            </w:r>
          </w:p>
        </w:tc>
        <w:tc>
          <w:tcPr>
            <w:tcW w:w="5689" w:type="dxa"/>
            <w:tcBorders>
              <w:bottom w:val="single" w:sz="4" w:space="0" w:color="auto"/>
            </w:tcBorders>
            <w:shd w:val="clear" w:color="auto" w:fill="B3B3B3"/>
          </w:tcPr>
          <w:p w14:paraId="7CF74F27" w14:textId="77777777" w:rsidR="007C0BE3" w:rsidRPr="00E30282" w:rsidRDefault="007C0BE3" w:rsidP="007C0BE3">
            <w:pPr>
              <w:rPr>
                <w:rFonts w:ascii="Garamond" w:hAnsi="Garamond"/>
                <w:szCs w:val="24"/>
              </w:rPr>
            </w:pPr>
          </w:p>
        </w:tc>
      </w:tr>
      <w:tr w:rsidR="007C0BE3" w:rsidRPr="00E30282" w14:paraId="3C7236C1" w14:textId="77777777" w:rsidTr="007C0BE3">
        <w:tc>
          <w:tcPr>
            <w:tcW w:w="2941" w:type="dxa"/>
            <w:vAlign w:val="bottom"/>
          </w:tcPr>
          <w:p w14:paraId="61894D00" w14:textId="77777777" w:rsidR="007C0BE3" w:rsidRPr="00E30282" w:rsidRDefault="007C0BE3" w:rsidP="007C0BE3">
            <w:pPr>
              <w:rPr>
                <w:rFonts w:ascii="Garamond" w:hAnsi="Garamond"/>
                <w:szCs w:val="24"/>
              </w:rPr>
            </w:pPr>
            <w:r w:rsidRPr="00E30282">
              <w:rPr>
                <w:rFonts w:ascii="Garamond" w:hAnsi="Garamond"/>
                <w:szCs w:val="24"/>
              </w:rPr>
              <w:t>Legal Name of Company or Governmental Entity</w:t>
            </w:r>
          </w:p>
        </w:tc>
        <w:tc>
          <w:tcPr>
            <w:tcW w:w="5689" w:type="dxa"/>
            <w:shd w:val="clear" w:color="auto" w:fill="FFFF99"/>
          </w:tcPr>
          <w:p w14:paraId="6B5BD11D" w14:textId="77777777" w:rsidR="007C0BE3" w:rsidRPr="00E30282" w:rsidRDefault="007C0BE3" w:rsidP="007C0BE3">
            <w:pPr>
              <w:rPr>
                <w:rFonts w:ascii="Garamond" w:hAnsi="Garamond"/>
                <w:szCs w:val="24"/>
              </w:rPr>
            </w:pPr>
            <w:r w:rsidRPr="00E30282">
              <w:rPr>
                <w:rFonts w:ascii="Garamond" w:hAnsi="Garamond"/>
                <w:szCs w:val="24"/>
              </w:rPr>
              <w:t>Tennessee Highway Patrol</w:t>
            </w:r>
          </w:p>
        </w:tc>
      </w:tr>
      <w:tr w:rsidR="007C0BE3" w:rsidRPr="00E30282" w14:paraId="7C5301A0" w14:textId="77777777" w:rsidTr="007C0BE3">
        <w:tc>
          <w:tcPr>
            <w:tcW w:w="2941" w:type="dxa"/>
            <w:vAlign w:val="bottom"/>
          </w:tcPr>
          <w:p w14:paraId="04AB4F47" w14:textId="77777777" w:rsidR="007C0BE3" w:rsidRPr="00E30282" w:rsidRDefault="007C0BE3" w:rsidP="007C0BE3">
            <w:pPr>
              <w:rPr>
                <w:rFonts w:ascii="Garamond" w:hAnsi="Garamond"/>
                <w:szCs w:val="24"/>
              </w:rPr>
            </w:pPr>
            <w:r w:rsidRPr="00E30282">
              <w:rPr>
                <w:rFonts w:ascii="Garamond" w:hAnsi="Garamond"/>
                <w:szCs w:val="24"/>
              </w:rPr>
              <w:t>Company Mailing Address</w:t>
            </w:r>
          </w:p>
        </w:tc>
        <w:tc>
          <w:tcPr>
            <w:tcW w:w="5689" w:type="dxa"/>
            <w:shd w:val="clear" w:color="auto" w:fill="FFFF99"/>
          </w:tcPr>
          <w:p w14:paraId="3B0CFD02" w14:textId="77777777" w:rsidR="007C0BE3" w:rsidRPr="00E30282" w:rsidRDefault="007C0BE3" w:rsidP="007C0BE3">
            <w:pPr>
              <w:rPr>
                <w:rFonts w:ascii="Garamond" w:hAnsi="Garamond"/>
                <w:szCs w:val="24"/>
              </w:rPr>
            </w:pPr>
            <w:r w:rsidRPr="00E30282">
              <w:rPr>
                <w:rFonts w:ascii="Garamond" w:hAnsi="Garamond"/>
                <w:szCs w:val="24"/>
              </w:rPr>
              <w:t>1150 Foster Ave.</w:t>
            </w:r>
          </w:p>
        </w:tc>
      </w:tr>
      <w:tr w:rsidR="007C0BE3" w:rsidRPr="00E30282" w14:paraId="63068BB7" w14:textId="77777777" w:rsidTr="007C0BE3">
        <w:tc>
          <w:tcPr>
            <w:tcW w:w="2941" w:type="dxa"/>
            <w:vAlign w:val="bottom"/>
          </w:tcPr>
          <w:p w14:paraId="17725768" w14:textId="77777777" w:rsidR="007C0BE3" w:rsidRPr="00E30282" w:rsidRDefault="007C0BE3" w:rsidP="007C0BE3">
            <w:pPr>
              <w:rPr>
                <w:rFonts w:ascii="Garamond" w:hAnsi="Garamond"/>
                <w:szCs w:val="24"/>
              </w:rPr>
            </w:pPr>
            <w:r w:rsidRPr="00E30282">
              <w:rPr>
                <w:rFonts w:ascii="Garamond" w:hAnsi="Garamond"/>
                <w:szCs w:val="24"/>
              </w:rPr>
              <w:t>Company City, State, Zip</w:t>
            </w:r>
          </w:p>
        </w:tc>
        <w:tc>
          <w:tcPr>
            <w:tcW w:w="5689" w:type="dxa"/>
            <w:shd w:val="clear" w:color="auto" w:fill="FFFF99"/>
          </w:tcPr>
          <w:p w14:paraId="188FE310" w14:textId="77777777" w:rsidR="007C0BE3" w:rsidRPr="00E30282" w:rsidRDefault="007C0BE3" w:rsidP="007C0BE3">
            <w:pPr>
              <w:rPr>
                <w:rFonts w:ascii="Garamond" w:hAnsi="Garamond"/>
                <w:szCs w:val="24"/>
              </w:rPr>
            </w:pPr>
            <w:r w:rsidRPr="00E30282">
              <w:rPr>
                <w:rFonts w:ascii="Garamond" w:hAnsi="Garamond"/>
                <w:szCs w:val="24"/>
              </w:rPr>
              <w:t>Nashville, TN 37243</w:t>
            </w:r>
          </w:p>
        </w:tc>
      </w:tr>
      <w:tr w:rsidR="007C0BE3" w:rsidRPr="00E30282" w14:paraId="01D6C0AE" w14:textId="77777777" w:rsidTr="007C0BE3">
        <w:tc>
          <w:tcPr>
            <w:tcW w:w="2941" w:type="dxa"/>
            <w:vAlign w:val="bottom"/>
          </w:tcPr>
          <w:p w14:paraId="0D2AE072" w14:textId="77777777" w:rsidR="007C0BE3" w:rsidRPr="00E30282" w:rsidRDefault="007C0BE3" w:rsidP="007C0BE3">
            <w:pPr>
              <w:rPr>
                <w:rFonts w:ascii="Garamond" w:hAnsi="Garamond"/>
                <w:szCs w:val="24"/>
              </w:rPr>
            </w:pPr>
            <w:r w:rsidRPr="00E30282">
              <w:rPr>
                <w:rFonts w:ascii="Garamond" w:hAnsi="Garamond"/>
                <w:szCs w:val="24"/>
              </w:rPr>
              <w:t>Company Website Address</w:t>
            </w:r>
          </w:p>
        </w:tc>
        <w:tc>
          <w:tcPr>
            <w:tcW w:w="5689" w:type="dxa"/>
            <w:shd w:val="clear" w:color="auto" w:fill="FFFF99"/>
          </w:tcPr>
          <w:p w14:paraId="40F13DA5" w14:textId="77777777" w:rsidR="007C0BE3" w:rsidRPr="00E30282" w:rsidRDefault="007C0BE3" w:rsidP="007C0BE3">
            <w:pPr>
              <w:rPr>
                <w:rFonts w:ascii="Garamond" w:hAnsi="Garamond"/>
                <w:szCs w:val="24"/>
              </w:rPr>
            </w:pPr>
            <w:hyperlink r:id="rId13" w:history="1">
              <w:r w:rsidRPr="00E30282">
                <w:rPr>
                  <w:rFonts w:ascii="Garamond" w:hAnsi="Garamond"/>
                  <w:szCs w:val="24"/>
                </w:rPr>
                <w:t>https://www.tn.gov/safety/tennessee-highway-patrol.html</w:t>
              </w:r>
            </w:hyperlink>
          </w:p>
        </w:tc>
      </w:tr>
      <w:tr w:rsidR="007C0BE3" w:rsidRPr="00E30282" w14:paraId="47338D0E" w14:textId="77777777" w:rsidTr="007C0BE3">
        <w:tc>
          <w:tcPr>
            <w:tcW w:w="2941" w:type="dxa"/>
            <w:vAlign w:val="bottom"/>
          </w:tcPr>
          <w:p w14:paraId="26AA8F9B" w14:textId="77777777" w:rsidR="007C0BE3" w:rsidRPr="00E30282" w:rsidRDefault="007C0BE3" w:rsidP="007C0BE3">
            <w:pPr>
              <w:rPr>
                <w:rFonts w:ascii="Garamond" w:hAnsi="Garamond"/>
                <w:szCs w:val="24"/>
              </w:rPr>
            </w:pPr>
            <w:r w:rsidRPr="00E30282">
              <w:rPr>
                <w:rFonts w:ascii="Garamond" w:hAnsi="Garamond"/>
                <w:szCs w:val="24"/>
              </w:rPr>
              <w:t>Contact Person</w:t>
            </w:r>
          </w:p>
        </w:tc>
        <w:tc>
          <w:tcPr>
            <w:tcW w:w="5689" w:type="dxa"/>
            <w:shd w:val="clear" w:color="auto" w:fill="FFFF99"/>
          </w:tcPr>
          <w:p w14:paraId="7853F038" w14:textId="77777777" w:rsidR="007C0BE3" w:rsidRPr="00E30282" w:rsidRDefault="007C0BE3" w:rsidP="007C0BE3">
            <w:pPr>
              <w:rPr>
                <w:rFonts w:ascii="Garamond" w:hAnsi="Garamond"/>
                <w:szCs w:val="24"/>
              </w:rPr>
            </w:pPr>
            <w:r w:rsidRPr="00E30282">
              <w:rPr>
                <w:rFonts w:ascii="Garamond" w:hAnsi="Garamond"/>
                <w:szCs w:val="24"/>
              </w:rPr>
              <w:t>Sarah Hurst</w:t>
            </w:r>
          </w:p>
        </w:tc>
      </w:tr>
      <w:tr w:rsidR="007C0BE3" w:rsidRPr="00E30282" w14:paraId="2A1797F3" w14:textId="77777777" w:rsidTr="007C0BE3">
        <w:tc>
          <w:tcPr>
            <w:tcW w:w="2941" w:type="dxa"/>
            <w:vAlign w:val="bottom"/>
          </w:tcPr>
          <w:p w14:paraId="1FB71D8B" w14:textId="77777777" w:rsidR="007C0BE3" w:rsidRPr="00E30282" w:rsidRDefault="007C0BE3" w:rsidP="007C0BE3">
            <w:pPr>
              <w:rPr>
                <w:rFonts w:ascii="Garamond" w:hAnsi="Garamond"/>
                <w:szCs w:val="24"/>
              </w:rPr>
            </w:pPr>
            <w:r w:rsidRPr="00E30282">
              <w:rPr>
                <w:rFonts w:ascii="Garamond" w:hAnsi="Garamond"/>
                <w:szCs w:val="24"/>
              </w:rPr>
              <w:t>Contact Title</w:t>
            </w:r>
          </w:p>
        </w:tc>
        <w:tc>
          <w:tcPr>
            <w:tcW w:w="5689" w:type="dxa"/>
            <w:shd w:val="clear" w:color="auto" w:fill="FFFF99"/>
          </w:tcPr>
          <w:p w14:paraId="4EF50D99" w14:textId="77777777" w:rsidR="007C0BE3" w:rsidRPr="00E30282" w:rsidRDefault="007C0BE3" w:rsidP="007C0BE3">
            <w:pPr>
              <w:rPr>
                <w:rFonts w:ascii="Garamond" w:hAnsi="Garamond"/>
                <w:szCs w:val="24"/>
              </w:rPr>
            </w:pPr>
            <w:r w:rsidRPr="00E30282">
              <w:rPr>
                <w:rFonts w:ascii="Garamond" w:hAnsi="Garamond"/>
                <w:szCs w:val="24"/>
              </w:rPr>
              <w:t>Sergeant</w:t>
            </w:r>
          </w:p>
        </w:tc>
      </w:tr>
      <w:tr w:rsidR="007C0BE3" w:rsidRPr="00E30282" w14:paraId="79957D60" w14:textId="77777777" w:rsidTr="007C0BE3">
        <w:tc>
          <w:tcPr>
            <w:tcW w:w="2941" w:type="dxa"/>
            <w:vAlign w:val="bottom"/>
          </w:tcPr>
          <w:p w14:paraId="662D184C" w14:textId="77777777" w:rsidR="007C0BE3" w:rsidRPr="00E30282" w:rsidRDefault="007C0BE3" w:rsidP="007C0BE3">
            <w:pPr>
              <w:rPr>
                <w:rFonts w:ascii="Garamond" w:hAnsi="Garamond"/>
                <w:szCs w:val="24"/>
              </w:rPr>
            </w:pPr>
            <w:r w:rsidRPr="00E30282">
              <w:rPr>
                <w:rFonts w:ascii="Garamond" w:hAnsi="Garamond"/>
                <w:szCs w:val="24"/>
              </w:rPr>
              <w:t>Company Telephone Number</w:t>
            </w:r>
          </w:p>
        </w:tc>
        <w:tc>
          <w:tcPr>
            <w:tcW w:w="5689" w:type="dxa"/>
            <w:shd w:val="clear" w:color="auto" w:fill="FFFF99"/>
          </w:tcPr>
          <w:p w14:paraId="6B09FF56" w14:textId="77777777" w:rsidR="007C0BE3" w:rsidRPr="00E30282" w:rsidRDefault="007C0BE3" w:rsidP="007C0BE3">
            <w:pPr>
              <w:rPr>
                <w:rFonts w:ascii="Garamond" w:hAnsi="Garamond"/>
                <w:szCs w:val="24"/>
              </w:rPr>
            </w:pPr>
            <w:r w:rsidRPr="00E30282">
              <w:rPr>
                <w:rFonts w:ascii="Garamond" w:hAnsi="Garamond"/>
                <w:szCs w:val="24"/>
              </w:rPr>
              <w:t>615.854.6814</w:t>
            </w:r>
          </w:p>
        </w:tc>
      </w:tr>
      <w:tr w:rsidR="007C0BE3" w:rsidRPr="00E30282" w14:paraId="7C95B704" w14:textId="77777777" w:rsidTr="007C0BE3">
        <w:tc>
          <w:tcPr>
            <w:tcW w:w="2941" w:type="dxa"/>
            <w:vAlign w:val="bottom"/>
          </w:tcPr>
          <w:p w14:paraId="76F7C4E2" w14:textId="77777777" w:rsidR="007C0BE3" w:rsidRPr="00E30282" w:rsidRDefault="007C0BE3" w:rsidP="007C0BE3">
            <w:pPr>
              <w:rPr>
                <w:rFonts w:ascii="Garamond" w:hAnsi="Garamond"/>
                <w:szCs w:val="24"/>
              </w:rPr>
            </w:pPr>
            <w:r w:rsidRPr="00E30282">
              <w:rPr>
                <w:rFonts w:ascii="Garamond" w:hAnsi="Garamond"/>
                <w:szCs w:val="24"/>
              </w:rPr>
              <w:t>Company Fax Number</w:t>
            </w:r>
          </w:p>
        </w:tc>
        <w:tc>
          <w:tcPr>
            <w:tcW w:w="5689" w:type="dxa"/>
            <w:shd w:val="clear" w:color="auto" w:fill="FFFF99"/>
          </w:tcPr>
          <w:p w14:paraId="1A48F96E" w14:textId="77777777" w:rsidR="007C0BE3" w:rsidRPr="00E30282" w:rsidRDefault="007C0BE3" w:rsidP="007C0BE3">
            <w:pPr>
              <w:rPr>
                <w:rFonts w:ascii="Garamond" w:hAnsi="Garamond"/>
                <w:szCs w:val="24"/>
              </w:rPr>
            </w:pPr>
            <w:r w:rsidRPr="00E30282">
              <w:rPr>
                <w:rFonts w:ascii="Garamond" w:hAnsi="Garamond"/>
                <w:szCs w:val="24"/>
              </w:rPr>
              <w:t>615.253.2096</w:t>
            </w:r>
          </w:p>
        </w:tc>
      </w:tr>
      <w:tr w:rsidR="007C0BE3" w:rsidRPr="00E30282" w14:paraId="27D463D1" w14:textId="77777777" w:rsidTr="007C0BE3">
        <w:tc>
          <w:tcPr>
            <w:tcW w:w="2941" w:type="dxa"/>
            <w:vAlign w:val="bottom"/>
          </w:tcPr>
          <w:p w14:paraId="169B0E4A" w14:textId="77777777" w:rsidR="007C0BE3" w:rsidRPr="00E30282" w:rsidRDefault="007C0BE3" w:rsidP="007C0BE3">
            <w:pPr>
              <w:rPr>
                <w:rFonts w:ascii="Garamond" w:hAnsi="Garamond"/>
                <w:szCs w:val="24"/>
              </w:rPr>
            </w:pPr>
            <w:r w:rsidRPr="00E30282">
              <w:rPr>
                <w:rFonts w:ascii="Garamond" w:hAnsi="Garamond"/>
                <w:szCs w:val="24"/>
              </w:rPr>
              <w:t>Contact E-mail</w:t>
            </w:r>
          </w:p>
        </w:tc>
        <w:tc>
          <w:tcPr>
            <w:tcW w:w="5689" w:type="dxa"/>
            <w:shd w:val="clear" w:color="auto" w:fill="FFFF99"/>
          </w:tcPr>
          <w:p w14:paraId="557FEDD8" w14:textId="77777777" w:rsidR="007C0BE3" w:rsidRPr="00E30282" w:rsidRDefault="007C0BE3" w:rsidP="007C0BE3">
            <w:pPr>
              <w:rPr>
                <w:rFonts w:ascii="Garamond" w:hAnsi="Garamond"/>
                <w:szCs w:val="24"/>
              </w:rPr>
            </w:pPr>
            <w:r w:rsidRPr="00E30282">
              <w:rPr>
                <w:rFonts w:ascii="Garamond" w:hAnsi="Garamond"/>
                <w:szCs w:val="24"/>
              </w:rPr>
              <w:t>Sarah.hurst@tn.gov</w:t>
            </w:r>
          </w:p>
        </w:tc>
      </w:tr>
      <w:tr w:rsidR="007C0BE3" w:rsidRPr="00E30282" w14:paraId="6396EC39" w14:textId="77777777" w:rsidTr="007C0BE3">
        <w:tc>
          <w:tcPr>
            <w:tcW w:w="2941" w:type="dxa"/>
            <w:tcBorders>
              <w:bottom w:val="single" w:sz="4" w:space="0" w:color="auto"/>
            </w:tcBorders>
            <w:vAlign w:val="bottom"/>
          </w:tcPr>
          <w:p w14:paraId="1A06156E" w14:textId="77777777" w:rsidR="007C0BE3" w:rsidRPr="00E30282" w:rsidRDefault="007C0BE3" w:rsidP="007C0BE3">
            <w:pPr>
              <w:rPr>
                <w:rFonts w:ascii="Garamond" w:hAnsi="Garamond"/>
                <w:szCs w:val="24"/>
              </w:rPr>
            </w:pPr>
            <w:r w:rsidRPr="00E30282">
              <w:rPr>
                <w:rFonts w:ascii="Garamond" w:hAnsi="Garamond"/>
                <w:szCs w:val="24"/>
              </w:rPr>
              <w:t>Industry of Company</w:t>
            </w:r>
          </w:p>
        </w:tc>
        <w:tc>
          <w:tcPr>
            <w:tcW w:w="5689" w:type="dxa"/>
            <w:tcBorders>
              <w:bottom w:val="single" w:sz="4" w:space="0" w:color="auto"/>
            </w:tcBorders>
            <w:shd w:val="clear" w:color="auto" w:fill="FFFF99"/>
          </w:tcPr>
          <w:p w14:paraId="7670E1E4" w14:textId="77777777" w:rsidR="007C0BE3" w:rsidRPr="00E30282" w:rsidRDefault="007C0BE3" w:rsidP="007C0BE3">
            <w:pPr>
              <w:rPr>
                <w:rFonts w:ascii="Garamond" w:hAnsi="Garamond"/>
                <w:szCs w:val="24"/>
              </w:rPr>
            </w:pPr>
            <w:r w:rsidRPr="00E30282">
              <w:rPr>
                <w:rFonts w:ascii="Garamond" w:hAnsi="Garamond"/>
                <w:szCs w:val="24"/>
              </w:rPr>
              <w:t>Law Enforcement</w:t>
            </w:r>
          </w:p>
        </w:tc>
      </w:tr>
      <w:tr w:rsidR="007C0BE3" w:rsidRPr="00E30282" w14:paraId="72F5F900" w14:textId="77777777" w:rsidTr="007C0BE3">
        <w:tc>
          <w:tcPr>
            <w:tcW w:w="2941" w:type="dxa"/>
            <w:shd w:val="clear" w:color="auto" w:fill="B3B3B3"/>
            <w:vAlign w:val="bottom"/>
          </w:tcPr>
          <w:p w14:paraId="2FF14569" w14:textId="77777777" w:rsidR="007C0BE3" w:rsidRPr="00E30282" w:rsidRDefault="007C0BE3" w:rsidP="007C0BE3">
            <w:pPr>
              <w:rPr>
                <w:rFonts w:ascii="Garamond" w:hAnsi="Garamond"/>
                <w:b/>
                <w:bCs/>
                <w:szCs w:val="24"/>
              </w:rPr>
            </w:pPr>
            <w:r w:rsidRPr="00E30282">
              <w:rPr>
                <w:rFonts w:ascii="Garamond" w:hAnsi="Garamond"/>
                <w:b/>
                <w:bCs/>
                <w:szCs w:val="24"/>
              </w:rPr>
              <w:t>Customer 3</w:t>
            </w:r>
          </w:p>
        </w:tc>
        <w:tc>
          <w:tcPr>
            <w:tcW w:w="5689" w:type="dxa"/>
            <w:tcBorders>
              <w:bottom w:val="single" w:sz="4" w:space="0" w:color="auto"/>
            </w:tcBorders>
            <w:shd w:val="clear" w:color="auto" w:fill="B3B3B3"/>
          </w:tcPr>
          <w:p w14:paraId="5600ACE7" w14:textId="77777777" w:rsidR="007C0BE3" w:rsidRPr="00E30282" w:rsidRDefault="007C0BE3" w:rsidP="007C0BE3">
            <w:pPr>
              <w:rPr>
                <w:rFonts w:ascii="Garamond" w:hAnsi="Garamond"/>
                <w:szCs w:val="24"/>
              </w:rPr>
            </w:pPr>
          </w:p>
        </w:tc>
      </w:tr>
      <w:tr w:rsidR="007C0BE3" w:rsidRPr="00E30282" w14:paraId="232E7C96" w14:textId="77777777" w:rsidTr="007C0BE3">
        <w:tc>
          <w:tcPr>
            <w:tcW w:w="2941" w:type="dxa"/>
            <w:vAlign w:val="bottom"/>
          </w:tcPr>
          <w:p w14:paraId="615E6218" w14:textId="77777777" w:rsidR="007C0BE3" w:rsidRPr="00E30282" w:rsidRDefault="007C0BE3" w:rsidP="007C0BE3">
            <w:pPr>
              <w:rPr>
                <w:rFonts w:ascii="Garamond" w:hAnsi="Garamond"/>
                <w:szCs w:val="24"/>
              </w:rPr>
            </w:pPr>
            <w:r w:rsidRPr="00E30282">
              <w:rPr>
                <w:rFonts w:ascii="Garamond" w:hAnsi="Garamond"/>
                <w:szCs w:val="24"/>
              </w:rPr>
              <w:t>Legal Name of Company or Governmental Entity</w:t>
            </w:r>
          </w:p>
        </w:tc>
        <w:tc>
          <w:tcPr>
            <w:tcW w:w="5689" w:type="dxa"/>
            <w:shd w:val="clear" w:color="auto" w:fill="FFFF99"/>
          </w:tcPr>
          <w:p w14:paraId="7CE61E8A" w14:textId="77777777" w:rsidR="007C0BE3" w:rsidRPr="00E30282" w:rsidRDefault="007C0BE3" w:rsidP="007C0BE3">
            <w:pPr>
              <w:rPr>
                <w:rFonts w:ascii="Garamond" w:hAnsi="Garamond"/>
                <w:szCs w:val="24"/>
              </w:rPr>
            </w:pPr>
            <w:r w:rsidRPr="00E30282">
              <w:rPr>
                <w:rFonts w:ascii="Garamond" w:hAnsi="Garamond"/>
                <w:szCs w:val="24"/>
              </w:rPr>
              <w:t>Fishers Police Department</w:t>
            </w:r>
          </w:p>
        </w:tc>
      </w:tr>
      <w:tr w:rsidR="007C0BE3" w:rsidRPr="00E30282" w14:paraId="7BE8D4C8" w14:textId="77777777" w:rsidTr="007C0BE3">
        <w:tc>
          <w:tcPr>
            <w:tcW w:w="2941" w:type="dxa"/>
            <w:vAlign w:val="bottom"/>
          </w:tcPr>
          <w:p w14:paraId="496E420F" w14:textId="77777777" w:rsidR="007C0BE3" w:rsidRPr="00E30282" w:rsidRDefault="007C0BE3" w:rsidP="007C0BE3">
            <w:pPr>
              <w:rPr>
                <w:rFonts w:ascii="Garamond" w:hAnsi="Garamond"/>
                <w:szCs w:val="24"/>
              </w:rPr>
            </w:pPr>
            <w:r w:rsidRPr="00E30282">
              <w:rPr>
                <w:rFonts w:ascii="Garamond" w:hAnsi="Garamond"/>
                <w:szCs w:val="24"/>
              </w:rPr>
              <w:t>Company Mailing Address</w:t>
            </w:r>
          </w:p>
        </w:tc>
        <w:tc>
          <w:tcPr>
            <w:tcW w:w="5689" w:type="dxa"/>
            <w:shd w:val="clear" w:color="auto" w:fill="FFFF99"/>
          </w:tcPr>
          <w:p w14:paraId="25E922CD" w14:textId="77777777" w:rsidR="007C0BE3" w:rsidRPr="00E30282" w:rsidRDefault="007C0BE3" w:rsidP="007C0BE3">
            <w:pPr>
              <w:rPr>
                <w:rFonts w:ascii="Garamond" w:hAnsi="Garamond"/>
                <w:szCs w:val="24"/>
              </w:rPr>
            </w:pPr>
            <w:r w:rsidRPr="00E30282">
              <w:rPr>
                <w:rFonts w:ascii="Garamond" w:hAnsi="Garamond"/>
                <w:szCs w:val="24"/>
              </w:rPr>
              <w:t>4 Municipal Dr.</w:t>
            </w:r>
          </w:p>
        </w:tc>
      </w:tr>
      <w:tr w:rsidR="007C0BE3" w:rsidRPr="00E30282" w14:paraId="34ADF97F" w14:textId="77777777" w:rsidTr="007C0BE3">
        <w:tc>
          <w:tcPr>
            <w:tcW w:w="2941" w:type="dxa"/>
            <w:vAlign w:val="bottom"/>
          </w:tcPr>
          <w:p w14:paraId="2E37F358" w14:textId="77777777" w:rsidR="007C0BE3" w:rsidRPr="00E30282" w:rsidRDefault="007C0BE3" w:rsidP="007C0BE3">
            <w:pPr>
              <w:rPr>
                <w:rFonts w:ascii="Garamond" w:hAnsi="Garamond"/>
                <w:szCs w:val="24"/>
              </w:rPr>
            </w:pPr>
            <w:r w:rsidRPr="00E30282">
              <w:rPr>
                <w:rFonts w:ascii="Garamond" w:hAnsi="Garamond"/>
                <w:szCs w:val="24"/>
              </w:rPr>
              <w:t>Company City, State, Zip</w:t>
            </w:r>
          </w:p>
        </w:tc>
        <w:tc>
          <w:tcPr>
            <w:tcW w:w="5689" w:type="dxa"/>
            <w:shd w:val="clear" w:color="auto" w:fill="FFFF99"/>
          </w:tcPr>
          <w:p w14:paraId="337F4605" w14:textId="77777777" w:rsidR="007C0BE3" w:rsidRPr="00E30282" w:rsidRDefault="007C0BE3" w:rsidP="007C0BE3">
            <w:pPr>
              <w:rPr>
                <w:rFonts w:ascii="Garamond" w:hAnsi="Garamond"/>
                <w:szCs w:val="24"/>
              </w:rPr>
            </w:pPr>
            <w:r w:rsidRPr="00E30282">
              <w:rPr>
                <w:rFonts w:ascii="Garamond" w:hAnsi="Garamond"/>
                <w:szCs w:val="24"/>
              </w:rPr>
              <w:t>Fishers, IN 46038</w:t>
            </w:r>
          </w:p>
        </w:tc>
      </w:tr>
      <w:tr w:rsidR="007C0BE3" w:rsidRPr="00E30282" w14:paraId="13AF6B90" w14:textId="77777777" w:rsidTr="007C0BE3">
        <w:tc>
          <w:tcPr>
            <w:tcW w:w="2941" w:type="dxa"/>
            <w:vAlign w:val="bottom"/>
          </w:tcPr>
          <w:p w14:paraId="11494226" w14:textId="77777777" w:rsidR="007C0BE3" w:rsidRPr="00E30282" w:rsidRDefault="007C0BE3" w:rsidP="007C0BE3">
            <w:pPr>
              <w:rPr>
                <w:rFonts w:ascii="Garamond" w:hAnsi="Garamond"/>
                <w:szCs w:val="24"/>
              </w:rPr>
            </w:pPr>
            <w:r w:rsidRPr="00E30282">
              <w:rPr>
                <w:rFonts w:ascii="Garamond" w:hAnsi="Garamond"/>
                <w:szCs w:val="24"/>
              </w:rPr>
              <w:t>Company Website Address</w:t>
            </w:r>
          </w:p>
        </w:tc>
        <w:tc>
          <w:tcPr>
            <w:tcW w:w="5689" w:type="dxa"/>
            <w:shd w:val="clear" w:color="auto" w:fill="FFFF99"/>
          </w:tcPr>
          <w:p w14:paraId="427B6A72" w14:textId="77777777" w:rsidR="007C0BE3" w:rsidRPr="00E30282" w:rsidRDefault="007C0BE3" w:rsidP="007C0BE3">
            <w:pPr>
              <w:rPr>
                <w:rFonts w:ascii="Garamond" w:hAnsi="Garamond"/>
                <w:szCs w:val="24"/>
              </w:rPr>
            </w:pPr>
            <w:hyperlink r:id="rId14" w:history="1">
              <w:r w:rsidRPr="00E30282">
                <w:rPr>
                  <w:rFonts w:ascii="Garamond" w:hAnsi="Garamond"/>
                  <w:szCs w:val="24"/>
                </w:rPr>
                <w:t>https://www.fishers.in.us/241/Fishers-Police-Department</w:t>
              </w:r>
            </w:hyperlink>
          </w:p>
        </w:tc>
      </w:tr>
      <w:tr w:rsidR="007C0BE3" w:rsidRPr="00E30282" w14:paraId="33006A76" w14:textId="77777777" w:rsidTr="007C0BE3">
        <w:tc>
          <w:tcPr>
            <w:tcW w:w="2941" w:type="dxa"/>
            <w:vAlign w:val="bottom"/>
          </w:tcPr>
          <w:p w14:paraId="4BBE261D" w14:textId="77777777" w:rsidR="007C0BE3" w:rsidRPr="00E30282" w:rsidRDefault="007C0BE3" w:rsidP="007C0BE3">
            <w:pPr>
              <w:rPr>
                <w:rFonts w:ascii="Garamond" w:hAnsi="Garamond"/>
                <w:szCs w:val="24"/>
              </w:rPr>
            </w:pPr>
            <w:r w:rsidRPr="00E30282">
              <w:rPr>
                <w:rFonts w:ascii="Garamond" w:hAnsi="Garamond"/>
                <w:szCs w:val="24"/>
              </w:rPr>
              <w:t>Contact Person</w:t>
            </w:r>
          </w:p>
        </w:tc>
        <w:tc>
          <w:tcPr>
            <w:tcW w:w="5689" w:type="dxa"/>
            <w:shd w:val="clear" w:color="auto" w:fill="FFFF99"/>
          </w:tcPr>
          <w:p w14:paraId="58C90638" w14:textId="77777777" w:rsidR="007C0BE3" w:rsidRPr="00E30282" w:rsidRDefault="007C0BE3" w:rsidP="007C0BE3">
            <w:pPr>
              <w:rPr>
                <w:rFonts w:ascii="Garamond" w:hAnsi="Garamond"/>
                <w:szCs w:val="24"/>
              </w:rPr>
            </w:pPr>
            <w:r w:rsidRPr="00E30282">
              <w:rPr>
                <w:rFonts w:ascii="Garamond" w:hAnsi="Garamond"/>
                <w:szCs w:val="24"/>
              </w:rPr>
              <w:t>Darrin Emmons</w:t>
            </w:r>
          </w:p>
        </w:tc>
      </w:tr>
      <w:tr w:rsidR="007C0BE3" w:rsidRPr="00E30282" w14:paraId="3C95DBDB" w14:textId="77777777" w:rsidTr="007C0BE3">
        <w:tc>
          <w:tcPr>
            <w:tcW w:w="2941" w:type="dxa"/>
            <w:vAlign w:val="bottom"/>
          </w:tcPr>
          <w:p w14:paraId="3200FBB9" w14:textId="77777777" w:rsidR="007C0BE3" w:rsidRPr="00E30282" w:rsidRDefault="007C0BE3" w:rsidP="007C0BE3">
            <w:pPr>
              <w:rPr>
                <w:rFonts w:ascii="Garamond" w:hAnsi="Garamond"/>
                <w:szCs w:val="24"/>
              </w:rPr>
            </w:pPr>
            <w:r w:rsidRPr="00E30282">
              <w:rPr>
                <w:rFonts w:ascii="Garamond" w:hAnsi="Garamond"/>
                <w:szCs w:val="24"/>
              </w:rPr>
              <w:t>Contact Title</w:t>
            </w:r>
          </w:p>
        </w:tc>
        <w:tc>
          <w:tcPr>
            <w:tcW w:w="5689" w:type="dxa"/>
            <w:shd w:val="clear" w:color="auto" w:fill="FFFF99"/>
          </w:tcPr>
          <w:p w14:paraId="6AC5AD4A" w14:textId="77777777" w:rsidR="007C0BE3" w:rsidRPr="00E30282" w:rsidRDefault="007C0BE3" w:rsidP="007C0BE3">
            <w:pPr>
              <w:rPr>
                <w:rFonts w:ascii="Garamond" w:hAnsi="Garamond"/>
                <w:szCs w:val="24"/>
              </w:rPr>
            </w:pPr>
            <w:r w:rsidRPr="00E30282">
              <w:rPr>
                <w:rFonts w:ascii="Garamond" w:hAnsi="Garamond"/>
                <w:szCs w:val="24"/>
              </w:rPr>
              <w:t>Lieutenant</w:t>
            </w:r>
          </w:p>
        </w:tc>
      </w:tr>
      <w:tr w:rsidR="007C0BE3" w:rsidRPr="00E30282" w14:paraId="0697EF2D" w14:textId="77777777" w:rsidTr="00A171D7">
        <w:trPr>
          <w:trHeight w:val="50"/>
        </w:trPr>
        <w:tc>
          <w:tcPr>
            <w:tcW w:w="2941" w:type="dxa"/>
            <w:vAlign w:val="bottom"/>
          </w:tcPr>
          <w:p w14:paraId="5C2030A8" w14:textId="77777777" w:rsidR="007C0BE3" w:rsidRPr="00E30282" w:rsidRDefault="007C0BE3" w:rsidP="007C0BE3">
            <w:pPr>
              <w:rPr>
                <w:rFonts w:ascii="Garamond" w:hAnsi="Garamond"/>
                <w:szCs w:val="24"/>
              </w:rPr>
            </w:pPr>
            <w:r w:rsidRPr="00E30282">
              <w:rPr>
                <w:rFonts w:ascii="Garamond" w:hAnsi="Garamond"/>
                <w:szCs w:val="24"/>
              </w:rPr>
              <w:t>Company Telephone Number</w:t>
            </w:r>
          </w:p>
        </w:tc>
        <w:tc>
          <w:tcPr>
            <w:tcW w:w="5689" w:type="dxa"/>
            <w:shd w:val="clear" w:color="auto" w:fill="FFFF99"/>
          </w:tcPr>
          <w:p w14:paraId="59F77D8A" w14:textId="77777777" w:rsidR="007C0BE3" w:rsidRPr="00E30282" w:rsidRDefault="007C0BE3" w:rsidP="007C0BE3">
            <w:pPr>
              <w:rPr>
                <w:rFonts w:ascii="Garamond" w:hAnsi="Garamond"/>
                <w:szCs w:val="24"/>
              </w:rPr>
            </w:pPr>
            <w:r w:rsidRPr="00E30282">
              <w:rPr>
                <w:rFonts w:ascii="Garamond" w:hAnsi="Garamond"/>
                <w:szCs w:val="24"/>
              </w:rPr>
              <w:t>317.716.9777</w:t>
            </w:r>
          </w:p>
        </w:tc>
      </w:tr>
      <w:tr w:rsidR="007C0BE3" w:rsidRPr="00E30282" w14:paraId="257AF399" w14:textId="77777777" w:rsidTr="007C0BE3">
        <w:tc>
          <w:tcPr>
            <w:tcW w:w="2941" w:type="dxa"/>
            <w:vAlign w:val="bottom"/>
          </w:tcPr>
          <w:p w14:paraId="0DBF553C" w14:textId="77777777" w:rsidR="007C0BE3" w:rsidRPr="00E30282" w:rsidRDefault="007C0BE3" w:rsidP="007C0BE3">
            <w:pPr>
              <w:rPr>
                <w:rFonts w:ascii="Garamond" w:hAnsi="Garamond"/>
                <w:szCs w:val="24"/>
              </w:rPr>
            </w:pPr>
            <w:r w:rsidRPr="00E30282">
              <w:rPr>
                <w:rFonts w:ascii="Garamond" w:hAnsi="Garamond"/>
                <w:szCs w:val="24"/>
              </w:rPr>
              <w:t>Company Fax Number</w:t>
            </w:r>
          </w:p>
        </w:tc>
        <w:tc>
          <w:tcPr>
            <w:tcW w:w="5689" w:type="dxa"/>
            <w:shd w:val="clear" w:color="auto" w:fill="FFFF99"/>
          </w:tcPr>
          <w:p w14:paraId="0035A802" w14:textId="5DAB931D" w:rsidR="007C0BE3" w:rsidRPr="00E30282" w:rsidRDefault="007C0BE3" w:rsidP="007C0BE3">
            <w:pPr>
              <w:rPr>
                <w:rFonts w:ascii="Garamond" w:hAnsi="Garamond"/>
                <w:szCs w:val="24"/>
              </w:rPr>
            </w:pPr>
            <w:r w:rsidRPr="00E30282">
              <w:rPr>
                <w:rFonts w:ascii="Garamond" w:hAnsi="Garamond"/>
                <w:szCs w:val="24"/>
              </w:rPr>
              <w:t>N/A</w:t>
            </w:r>
          </w:p>
        </w:tc>
      </w:tr>
      <w:tr w:rsidR="007C0BE3" w:rsidRPr="00E30282" w14:paraId="5A06C42C" w14:textId="77777777" w:rsidTr="007C0BE3">
        <w:tc>
          <w:tcPr>
            <w:tcW w:w="2941" w:type="dxa"/>
            <w:vAlign w:val="bottom"/>
          </w:tcPr>
          <w:p w14:paraId="78E00820" w14:textId="77777777" w:rsidR="007C0BE3" w:rsidRPr="00E30282" w:rsidRDefault="007C0BE3" w:rsidP="007C0BE3">
            <w:pPr>
              <w:rPr>
                <w:rFonts w:ascii="Garamond" w:hAnsi="Garamond"/>
                <w:szCs w:val="24"/>
              </w:rPr>
            </w:pPr>
            <w:r w:rsidRPr="00E30282">
              <w:rPr>
                <w:rFonts w:ascii="Garamond" w:hAnsi="Garamond"/>
                <w:szCs w:val="24"/>
              </w:rPr>
              <w:t>Contact E-mail</w:t>
            </w:r>
          </w:p>
        </w:tc>
        <w:tc>
          <w:tcPr>
            <w:tcW w:w="5689" w:type="dxa"/>
            <w:shd w:val="clear" w:color="auto" w:fill="FFFF99"/>
          </w:tcPr>
          <w:p w14:paraId="45A4B028" w14:textId="77777777" w:rsidR="007C0BE3" w:rsidRPr="00E30282" w:rsidRDefault="007C0BE3" w:rsidP="007C0BE3">
            <w:pPr>
              <w:rPr>
                <w:rFonts w:ascii="Garamond" w:hAnsi="Garamond"/>
                <w:szCs w:val="24"/>
              </w:rPr>
            </w:pPr>
            <w:r w:rsidRPr="00E30282">
              <w:rPr>
                <w:rFonts w:ascii="Garamond" w:hAnsi="Garamond"/>
                <w:szCs w:val="24"/>
              </w:rPr>
              <w:t>EmmonsD@fishers.in.gov</w:t>
            </w:r>
          </w:p>
        </w:tc>
      </w:tr>
      <w:tr w:rsidR="007C0BE3" w:rsidRPr="00E30282" w14:paraId="4674D21A" w14:textId="77777777" w:rsidTr="007C0BE3">
        <w:tc>
          <w:tcPr>
            <w:tcW w:w="2941" w:type="dxa"/>
            <w:vAlign w:val="bottom"/>
          </w:tcPr>
          <w:p w14:paraId="50A0BD6D" w14:textId="77777777" w:rsidR="007C0BE3" w:rsidRPr="00E30282" w:rsidRDefault="007C0BE3" w:rsidP="007C0BE3">
            <w:pPr>
              <w:rPr>
                <w:rFonts w:ascii="Garamond" w:hAnsi="Garamond"/>
                <w:szCs w:val="24"/>
              </w:rPr>
            </w:pPr>
            <w:r w:rsidRPr="00E30282">
              <w:rPr>
                <w:rFonts w:ascii="Garamond" w:hAnsi="Garamond"/>
                <w:szCs w:val="24"/>
              </w:rPr>
              <w:t>Industry of Company</w:t>
            </w:r>
          </w:p>
        </w:tc>
        <w:tc>
          <w:tcPr>
            <w:tcW w:w="5689" w:type="dxa"/>
            <w:shd w:val="clear" w:color="auto" w:fill="FFFF99"/>
          </w:tcPr>
          <w:p w14:paraId="418FD896" w14:textId="77777777" w:rsidR="007C0BE3" w:rsidRPr="00E30282" w:rsidRDefault="007C0BE3" w:rsidP="007C0BE3">
            <w:pPr>
              <w:rPr>
                <w:rFonts w:ascii="Garamond" w:hAnsi="Garamond"/>
                <w:szCs w:val="24"/>
              </w:rPr>
            </w:pPr>
            <w:r w:rsidRPr="00E30282">
              <w:rPr>
                <w:rFonts w:ascii="Garamond" w:hAnsi="Garamond"/>
                <w:szCs w:val="24"/>
              </w:rPr>
              <w:t>Law Enforcement</w:t>
            </w:r>
          </w:p>
        </w:tc>
      </w:tr>
      <w:tr w:rsidR="007C0BE3" w:rsidRPr="00E30282" w14:paraId="5A1AC0DF" w14:textId="77777777" w:rsidTr="007C0BE3">
        <w:tc>
          <w:tcPr>
            <w:tcW w:w="2941" w:type="dxa"/>
            <w:tcBorders>
              <w:top w:val="single" w:sz="4" w:space="0" w:color="auto"/>
              <w:left w:val="single" w:sz="4" w:space="0" w:color="auto"/>
              <w:bottom w:val="single" w:sz="4" w:space="0" w:color="auto"/>
              <w:right w:val="single" w:sz="4" w:space="0" w:color="auto"/>
            </w:tcBorders>
            <w:shd w:val="clear" w:color="auto" w:fill="B3B3B3"/>
            <w:vAlign w:val="bottom"/>
          </w:tcPr>
          <w:p w14:paraId="0AAD0099" w14:textId="77777777" w:rsidR="007C0BE3" w:rsidRPr="00E30282" w:rsidRDefault="007C0BE3" w:rsidP="007C0BE3">
            <w:pPr>
              <w:rPr>
                <w:rFonts w:ascii="Garamond" w:hAnsi="Garamond"/>
                <w:b/>
                <w:bCs/>
                <w:szCs w:val="24"/>
              </w:rPr>
            </w:pPr>
            <w:r w:rsidRPr="00E30282">
              <w:rPr>
                <w:rFonts w:ascii="Garamond" w:hAnsi="Garamond"/>
                <w:b/>
                <w:bCs/>
                <w:szCs w:val="24"/>
              </w:rPr>
              <w:t>Customer 4 (ALTERNATE #1)</w:t>
            </w:r>
          </w:p>
        </w:tc>
        <w:tc>
          <w:tcPr>
            <w:tcW w:w="5689" w:type="dxa"/>
            <w:tcBorders>
              <w:top w:val="single" w:sz="4" w:space="0" w:color="auto"/>
              <w:left w:val="single" w:sz="4" w:space="0" w:color="auto"/>
              <w:bottom w:val="single" w:sz="4" w:space="0" w:color="auto"/>
              <w:right w:val="single" w:sz="4" w:space="0" w:color="auto"/>
            </w:tcBorders>
            <w:shd w:val="clear" w:color="auto" w:fill="FFFF99"/>
          </w:tcPr>
          <w:p w14:paraId="29FC9632" w14:textId="77777777" w:rsidR="007C0BE3" w:rsidRPr="00E30282" w:rsidRDefault="007C0BE3" w:rsidP="007C0BE3">
            <w:pPr>
              <w:rPr>
                <w:rFonts w:ascii="Garamond" w:hAnsi="Garamond"/>
                <w:szCs w:val="24"/>
              </w:rPr>
            </w:pPr>
          </w:p>
        </w:tc>
      </w:tr>
      <w:tr w:rsidR="007C0BE3" w:rsidRPr="00E30282" w14:paraId="5CA6D870" w14:textId="77777777" w:rsidTr="007C0BE3">
        <w:tc>
          <w:tcPr>
            <w:tcW w:w="2941" w:type="dxa"/>
            <w:tcBorders>
              <w:top w:val="single" w:sz="4" w:space="0" w:color="auto"/>
              <w:left w:val="single" w:sz="4" w:space="0" w:color="auto"/>
              <w:bottom w:val="single" w:sz="4" w:space="0" w:color="auto"/>
              <w:right w:val="single" w:sz="4" w:space="0" w:color="auto"/>
            </w:tcBorders>
            <w:vAlign w:val="bottom"/>
          </w:tcPr>
          <w:p w14:paraId="4F661A81" w14:textId="77777777" w:rsidR="007C0BE3" w:rsidRPr="00E30282" w:rsidRDefault="007C0BE3" w:rsidP="007C0BE3">
            <w:pPr>
              <w:rPr>
                <w:rFonts w:ascii="Garamond" w:hAnsi="Garamond"/>
                <w:szCs w:val="24"/>
              </w:rPr>
            </w:pPr>
            <w:r w:rsidRPr="00E30282">
              <w:rPr>
                <w:rFonts w:ascii="Garamond" w:hAnsi="Garamond"/>
                <w:szCs w:val="24"/>
              </w:rPr>
              <w:t>Legal Name of Company or Governmental Entity</w:t>
            </w:r>
          </w:p>
        </w:tc>
        <w:tc>
          <w:tcPr>
            <w:tcW w:w="5689" w:type="dxa"/>
            <w:tcBorders>
              <w:top w:val="single" w:sz="4" w:space="0" w:color="auto"/>
              <w:left w:val="single" w:sz="4" w:space="0" w:color="auto"/>
              <w:bottom w:val="single" w:sz="4" w:space="0" w:color="auto"/>
              <w:right w:val="single" w:sz="4" w:space="0" w:color="auto"/>
            </w:tcBorders>
            <w:shd w:val="clear" w:color="auto" w:fill="FFFF99"/>
          </w:tcPr>
          <w:p w14:paraId="1B13AB7F" w14:textId="77777777" w:rsidR="007C0BE3" w:rsidRPr="00E30282" w:rsidRDefault="007C0BE3" w:rsidP="007C0BE3">
            <w:pPr>
              <w:rPr>
                <w:rFonts w:ascii="Garamond" w:hAnsi="Garamond"/>
                <w:szCs w:val="24"/>
              </w:rPr>
            </w:pPr>
            <w:r w:rsidRPr="00E30282">
              <w:rPr>
                <w:rFonts w:ascii="Garamond" w:hAnsi="Garamond"/>
                <w:szCs w:val="24"/>
              </w:rPr>
              <w:t>Louisville Police Department</w:t>
            </w:r>
          </w:p>
        </w:tc>
      </w:tr>
      <w:tr w:rsidR="007C0BE3" w:rsidRPr="00E30282" w14:paraId="2BFC12CA" w14:textId="77777777" w:rsidTr="007C0BE3">
        <w:tc>
          <w:tcPr>
            <w:tcW w:w="2941" w:type="dxa"/>
            <w:tcBorders>
              <w:top w:val="single" w:sz="4" w:space="0" w:color="auto"/>
              <w:left w:val="single" w:sz="4" w:space="0" w:color="auto"/>
              <w:bottom w:val="single" w:sz="4" w:space="0" w:color="auto"/>
              <w:right w:val="single" w:sz="4" w:space="0" w:color="auto"/>
            </w:tcBorders>
            <w:vAlign w:val="bottom"/>
          </w:tcPr>
          <w:p w14:paraId="07CA2E76" w14:textId="77777777" w:rsidR="007C0BE3" w:rsidRPr="00E30282" w:rsidRDefault="007C0BE3" w:rsidP="007C0BE3">
            <w:pPr>
              <w:rPr>
                <w:rFonts w:ascii="Garamond" w:hAnsi="Garamond"/>
                <w:szCs w:val="24"/>
              </w:rPr>
            </w:pPr>
            <w:r w:rsidRPr="00E30282">
              <w:rPr>
                <w:rFonts w:ascii="Garamond" w:hAnsi="Garamond"/>
                <w:szCs w:val="24"/>
              </w:rPr>
              <w:lastRenderedPageBreak/>
              <w:t>Company Mailing Address</w:t>
            </w:r>
          </w:p>
        </w:tc>
        <w:tc>
          <w:tcPr>
            <w:tcW w:w="5689" w:type="dxa"/>
            <w:tcBorders>
              <w:top w:val="single" w:sz="4" w:space="0" w:color="auto"/>
              <w:left w:val="single" w:sz="4" w:space="0" w:color="auto"/>
              <w:bottom w:val="single" w:sz="4" w:space="0" w:color="auto"/>
              <w:right w:val="single" w:sz="4" w:space="0" w:color="auto"/>
            </w:tcBorders>
            <w:shd w:val="clear" w:color="auto" w:fill="FFFF99"/>
          </w:tcPr>
          <w:p w14:paraId="72651C50" w14:textId="77777777" w:rsidR="007C0BE3" w:rsidRPr="00E30282" w:rsidRDefault="007C0BE3" w:rsidP="007C0BE3">
            <w:pPr>
              <w:rPr>
                <w:rFonts w:ascii="Garamond" w:hAnsi="Garamond"/>
                <w:szCs w:val="24"/>
              </w:rPr>
            </w:pPr>
            <w:r w:rsidRPr="00E30282">
              <w:rPr>
                <w:rFonts w:ascii="Garamond" w:hAnsi="Garamond"/>
                <w:szCs w:val="24"/>
              </w:rPr>
              <w:t>633 W Jefferson St.</w:t>
            </w:r>
          </w:p>
        </w:tc>
      </w:tr>
      <w:tr w:rsidR="007C0BE3" w:rsidRPr="00E30282" w14:paraId="763B96FD" w14:textId="77777777" w:rsidTr="007C0BE3">
        <w:tc>
          <w:tcPr>
            <w:tcW w:w="2941" w:type="dxa"/>
            <w:tcBorders>
              <w:top w:val="single" w:sz="4" w:space="0" w:color="auto"/>
              <w:left w:val="single" w:sz="4" w:space="0" w:color="auto"/>
              <w:bottom w:val="single" w:sz="4" w:space="0" w:color="auto"/>
              <w:right w:val="single" w:sz="4" w:space="0" w:color="auto"/>
            </w:tcBorders>
            <w:vAlign w:val="bottom"/>
          </w:tcPr>
          <w:p w14:paraId="00698E40" w14:textId="77777777" w:rsidR="007C0BE3" w:rsidRPr="00E30282" w:rsidRDefault="007C0BE3" w:rsidP="007C0BE3">
            <w:pPr>
              <w:rPr>
                <w:rFonts w:ascii="Garamond" w:hAnsi="Garamond"/>
                <w:szCs w:val="24"/>
              </w:rPr>
            </w:pPr>
            <w:r w:rsidRPr="00E30282">
              <w:rPr>
                <w:rFonts w:ascii="Garamond" w:hAnsi="Garamond"/>
                <w:szCs w:val="24"/>
              </w:rPr>
              <w:t>Company City, State, Zip</w:t>
            </w:r>
          </w:p>
        </w:tc>
        <w:tc>
          <w:tcPr>
            <w:tcW w:w="5689" w:type="dxa"/>
            <w:tcBorders>
              <w:top w:val="single" w:sz="4" w:space="0" w:color="auto"/>
              <w:left w:val="single" w:sz="4" w:space="0" w:color="auto"/>
              <w:bottom w:val="single" w:sz="4" w:space="0" w:color="auto"/>
              <w:right w:val="single" w:sz="4" w:space="0" w:color="auto"/>
            </w:tcBorders>
            <w:shd w:val="clear" w:color="auto" w:fill="FFFF99"/>
          </w:tcPr>
          <w:p w14:paraId="6C82EFEF" w14:textId="77777777" w:rsidR="007C0BE3" w:rsidRPr="00E30282" w:rsidRDefault="007C0BE3" w:rsidP="007C0BE3">
            <w:pPr>
              <w:rPr>
                <w:rFonts w:ascii="Garamond" w:hAnsi="Garamond"/>
                <w:szCs w:val="24"/>
              </w:rPr>
            </w:pPr>
            <w:r w:rsidRPr="00E30282">
              <w:rPr>
                <w:rFonts w:ascii="Garamond" w:hAnsi="Garamond"/>
                <w:szCs w:val="24"/>
              </w:rPr>
              <w:t>Louisville, KY 40202</w:t>
            </w:r>
          </w:p>
        </w:tc>
      </w:tr>
      <w:tr w:rsidR="007C0BE3" w:rsidRPr="00E30282" w14:paraId="287C193A" w14:textId="77777777" w:rsidTr="007C0BE3">
        <w:tc>
          <w:tcPr>
            <w:tcW w:w="2941" w:type="dxa"/>
            <w:tcBorders>
              <w:top w:val="single" w:sz="4" w:space="0" w:color="auto"/>
              <w:left w:val="single" w:sz="4" w:space="0" w:color="auto"/>
              <w:bottom w:val="single" w:sz="4" w:space="0" w:color="auto"/>
              <w:right w:val="single" w:sz="4" w:space="0" w:color="auto"/>
            </w:tcBorders>
            <w:vAlign w:val="bottom"/>
          </w:tcPr>
          <w:p w14:paraId="671C572D" w14:textId="77777777" w:rsidR="007C0BE3" w:rsidRPr="00E30282" w:rsidRDefault="007C0BE3" w:rsidP="007C0BE3">
            <w:pPr>
              <w:rPr>
                <w:rFonts w:ascii="Garamond" w:hAnsi="Garamond"/>
                <w:szCs w:val="24"/>
              </w:rPr>
            </w:pPr>
            <w:r w:rsidRPr="00E30282">
              <w:rPr>
                <w:rFonts w:ascii="Garamond" w:hAnsi="Garamond"/>
                <w:szCs w:val="24"/>
              </w:rPr>
              <w:t>Company Website Address</w:t>
            </w:r>
          </w:p>
        </w:tc>
        <w:tc>
          <w:tcPr>
            <w:tcW w:w="5689" w:type="dxa"/>
            <w:tcBorders>
              <w:top w:val="single" w:sz="4" w:space="0" w:color="auto"/>
              <w:left w:val="single" w:sz="4" w:space="0" w:color="auto"/>
              <w:bottom w:val="single" w:sz="4" w:space="0" w:color="auto"/>
              <w:right w:val="single" w:sz="4" w:space="0" w:color="auto"/>
            </w:tcBorders>
            <w:shd w:val="clear" w:color="auto" w:fill="FFFF99"/>
          </w:tcPr>
          <w:p w14:paraId="45494F82" w14:textId="77777777" w:rsidR="007C0BE3" w:rsidRPr="00E30282" w:rsidRDefault="007C0BE3" w:rsidP="007C0BE3">
            <w:pPr>
              <w:rPr>
                <w:rFonts w:ascii="Garamond" w:hAnsi="Garamond"/>
                <w:szCs w:val="24"/>
              </w:rPr>
            </w:pPr>
            <w:hyperlink r:id="rId15" w:history="1">
              <w:r w:rsidRPr="00E30282">
                <w:rPr>
                  <w:rFonts w:ascii="Garamond" w:hAnsi="Garamond"/>
                  <w:szCs w:val="24"/>
                </w:rPr>
                <w:t>https://www.louisville-police.org/</w:t>
              </w:r>
            </w:hyperlink>
          </w:p>
        </w:tc>
      </w:tr>
      <w:tr w:rsidR="007C0BE3" w:rsidRPr="00E30282" w14:paraId="6C2D6A5D" w14:textId="77777777" w:rsidTr="007C0BE3">
        <w:tc>
          <w:tcPr>
            <w:tcW w:w="2941" w:type="dxa"/>
            <w:tcBorders>
              <w:top w:val="single" w:sz="4" w:space="0" w:color="auto"/>
              <w:left w:val="single" w:sz="4" w:space="0" w:color="auto"/>
              <w:bottom w:val="single" w:sz="4" w:space="0" w:color="auto"/>
              <w:right w:val="single" w:sz="4" w:space="0" w:color="auto"/>
            </w:tcBorders>
            <w:vAlign w:val="bottom"/>
          </w:tcPr>
          <w:p w14:paraId="3BE0883C" w14:textId="77777777" w:rsidR="007C0BE3" w:rsidRPr="00E30282" w:rsidRDefault="007C0BE3" w:rsidP="007C0BE3">
            <w:pPr>
              <w:rPr>
                <w:rFonts w:ascii="Garamond" w:hAnsi="Garamond"/>
                <w:szCs w:val="24"/>
              </w:rPr>
            </w:pPr>
            <w:r w:rsidRPr="00E30282">
              <w:rPr>
                <w:rFonts w:ascii="Garamond" w:hAnsi="Garamond"/>
                <w:szCs w:val="24"/>
              </w:rPr>
              <w:t>Contact Person</w:t>
            </w:r>
          </w:p>
        </w:tc>
        <w:tc>
          <w:tcPr>
            <w:tcW w:w="5689" w:type="dxa"/>
            <w:tcBorders>
              <w:top w:val="single" w:sz="4" w:space="0" w:color="auto"/>
              <w:left w:val="single" w:sz="4" w:space="0" w:color="auto"/>
              <w:bottom w:val="single" w:sz="4" w:space="0" w:color="auto"/>
              <w:right w:val="single" w:sz="4" w:space="0" w:color="auto"/>
            </w:tcBorders>
            <w:shd w:val="clear" w:color="auto" w:fill="FFFF99"/>
          </w:tcPr>
          <w:p w14:paraId="2FD7282F" w14:textId="77777777" w:rsidR="007C0BE3" w:rsidRPr="00E30282" w:rsidRDefault="007C0BE3" w:rsidP="007C0BE3">
            <w:pPr>
              <w:rPr>
                <w:rFonts w:ascii="Garamond" w:hAnsi="Garamond"/>
                <w:szCs w:val="24"/>
              </w:rPr>
            </w:pPr>
            <w:r w:rsidRPr="00E30282">
              <w:rPr>
                <w:rFonts w:ascii="Garamond" w:hAnsi="Garamond"/>
                <w:szCs w:val="24"/>
              </w:rPr>
              <w:t>Dan Gillespie</w:t>
            </w:r>
          </w:p>
        </w:tc>
      </w:tr>
      <w:tr w:rsidR="007C0BE3" w:rsidRPr="00E30282" w14:paraId="3CE28547" w14:textId="77777777" w:rsidTr="007C0BE3">
        <w:tc>
          <w:tcPr>
            <w:tcW w:w="2941" w:type="dxa"/>
            <w:tcBorders>
              <w:top w:val="single" w:sz="4" w:space="0" w:color="auto"/>
              <w:left w:val="single" w:sz="4" w:space="0" w:color="auto"/>
              <w:bottom w:val="single" w:sz="4" w:space="0" w:color="auto"/>
              <w:right w:val="single" w:sz="4" w:space="0" w:color="auto"/>
            </w:tcBorders>
            <w:vAlign w:val="bottom"/>
          </w:tcPr>
          <w:p w14:paraId="25566314" w14:textId="77777777" w:rsidR="007C0BE3" w:rsidRPr="00E30282" w:rsidRDefault="007C0BE3" w:rsidP="007C0BE3">
            <w:pPr>
              <w:rPr>
                <w:rFonts w:ascii="Garamond" w:hAnsi="Garamond"/>
                <w:szCs w:val="24"/>
              </w:rPr>
            </w:pPr>
            <w:r w:rsidRPr="00E30282">
              <w:rPr>
                <w:rFonts w:ascii="Garamond" w:hAnsi="Garamond"/>
                <w:szCs w:val="24"/>
              </w:rPr>
              <w:t>Contact Title</w:t>
            </w:r>
          </w:p>
        </w:tc>
        <w:tc>
          <w:tcPr>
            <w:tcW w:w="5689" w:type="dxa"/>
            <w:tcBorders>
              <w:top w:val="single" w:sz="4" w:space="0" w:color="auto"/>
              <w:left w:val="single" w:sz="4" w:space="0" w:color="auto"/>
              <w:bottom w:val="single" w:sz="4" w:space="0" w:color="auto"/>
              <w:right w:val="single" w:sz="4" w:space="0" w:color="auto"/>
            </w:tcBorders>
            <w:shd w:val="clear" w:color="auto" w:fill="FFFF99"/>
          </w:tcPr>
          <w:p w14:paraId="7E23C250" w14:textId="77777777" w:rsidR="007C0BE3" w:rsidRPr="00E30282" w:rsidRDefault="007C0BE3" w:rsidP="007C0BE3">
            <w:pPr>
              <w:rPr>
                <w:rFonts w:ascii="Garamond" w:hAnsi="Garamond"/>
                <w:szCs w:val="24"/>
              </w:rPr>
            </w:pPr>
            <w:r w:rsidRPr="00E30282">
              <w:rPr>
                <w:rFonts w:ascii="Garamond" w:hAnsi="Garamond"/>
                <w:szCs w:val="24"/>
              </w:rPr>
              <w:t>Technology Program Manager</w:t>
            </w:r>
          </w:p>
        </w:tc>
      </w:tr>
      <w:tr w:rsidR="007C0BE3" w:rsidRPr="00E30282" w14:paraId="361E19A1" w14:textId="77777777" w:rsidTr="007C0BE3">
        <w:tc>
          <w:tcPr>
            <w:tcW w:w="2941" w:type="dxa"/>
            <w:tcBorders>
              <w:top w:val="single" w:sz="4" w:space="0" w:color="auto"/>
              <w:left w:val="single" w:sz="4" w:space="0" w:color="auto"/>
              <w:bottom w:val="single" w:sz="4" w:space="0" w:color="auto"/>
              <w:right w:val="single" w:sz="4" w:space="0" w:color="auto"/>
            </w:tcBorders>
            <w:vAlign w:val="bottom"/>
          </w:tcPr>
          <w:p w14:paraId="591FC557" w14:textId="77777777" w:rsidR="007C0BE3" w:rsidRPr="00E30282" w:rsidRDefault="007C0BE3" w:rsidP="007C0BE3">
            <w:pPr>
              <w:rPr>
                <w:rFonts w:ascii="Garamond" w:hAnsi="Garamond"/>
                <w:szCs w:val="24"/>
              </w:rPr>
            </w:pPr>
            <w:r w:rsidRPr="00E30282">
              <w:rPr>
                <w:rFonts w:ascii="Garamond" w:hAnsi="Garamond"/>
                <w:szCs w:val="24"/>
              </w:rPr>
              <w:t>Company Telephone Number</w:t>
            </w:r>
          </w:p>
        </w:tc>
        <w:tc>
          <w:tcPr>
            <w:tcW w:w="5689" w:type="dxa"/>
            <w:tcBorders>
              <w:top w:val="single" w:sz="4" w:space="0" w:color="auto"/>
              <w:left w:val="single" w:sz="4" w:space="0" w:color="auto"/>
              <w:bottom w:val="single" w:sz="4" w:space="0" w:color="auto"/>
              <w:right w:val="single" w:sz="4" w:space="0" w:color="auto"/>
            </w:tcBorders>
            <w:shd w:val="clear" w:color="auto" w:fill="FFFF99"/>
          </w:tcPr>
          <w:p w14:paraId="32E27E90" w14:textId="77777777" w:rsidR="007C0BE3" w:rsidRPr="00E30282" w:rsidRDefault="007C0BE3" w:rsidP="007C0BE3">
            <w:pPr>
              <w:rPr>
                <w:rFonts w:ascii="Garamond" w:hAnsi="Garamond"/>
                <w:szCs w:val="24"/>
              </w:rPr>
            </w:pPr>
            <w:r w:rsidRPr="00E30282">
              <w:rPr>
                <w:rFonts w:ascii="Garamond" w:hAnsi="Garamond"/>
                <w:szCs w:val="24"/>
              </w:rPr>
              <w:t>5025746825</w:t>
            </w:r>
          </w:p>
        </w:tc>
      </w:tr>
      <w:tr w:rsidR="007C0BE3" w:rsidRPr="00E30282" w14:paraId="3E20D095" w14:textId="77777777" w:rsidTr="007C0BE3">
        <w:tc>
          <w:tcPr>
            <w:tcW w:w="2941" w:type="dxa"/>
            <w:tcBorders>
              <w:top w:val="single" w:sz="4" w:space="0" w:color="auto"/>
              <w:left w:val="single" w:sz="4" w:space="0" w:color="auto"/>
              <w:bottom w:val="single" w:sz="4" w:space="0" w:color="auto"/>
              <w:right w:val="single" w:sz="4" w:space="0" w:color="auto"/>
            </w:tcBorders>
            <w:vAlign w:val="bottom"/>
          </w:tcPr>
          <w:p w14:paraId="3BC9FB9F" w14:textId="77777777" w:rsidR="007C0BE3" w:rsidRPr="00E30282" w:rsidRDefault="007C0BE3" w:rsidP="007C0BE3">
            <w:pPr>
              <w:rPr>
                <w:rFonts w:ascii="Garamond" w:hAnsi="Garamond"/>
                <w:szCs w:val="24"/>
              </w:rPr>
            </w:pPr>
            <w:r w:rsidRPr="00E30282">
              <w:rPr>
                <w:rFonts w:ascii="Garamond" w:hAnsi="Garamond"/>
                <w:szCs w:val="24"/>
              </w:rPr>
              <w:t>Company Fax Number</w:t>
            </w:r>
          </w:p>
        </w:tc>
        <w:tc>
          <w:tcPr>
            <w:tcW w:w="5689" w:type="dxa"/>
            <w:tcBorders>
              <w:top w:val="single" w:sz="4" w:space="0" w:color="auto"/>
              <w:left w:val="single" w:sz="4" w:space="0" w:color="auto"/>
              <w:bottom w:val="single" w:sz="4" w:space="0" w:color="auto"/>
              <w:right w:val="single" w:sz="4" w:space="0" w:color="auto"/>
            </w:tcBorders>
            <w:shd w:val="clear" w:color="auto" w:fill="FFFF99"/>
          </w:tcPr>
          <w:p w14:paraId="4EC6DD33" w14:textId="4D3D69AC" w:rsidR="007C0BE3" w:rsidRPr="00E30282" w:rsidRDefault="007C0BE3" w:rsidP="007C0BE3">
            <w:pPr>
              <w:rPr>
                <w:rFonts w:ascii="Garamond" w:hAnsi="Garamond"/>
                <w:szCs w:val="24"/>
              </w:rPr>
            </w:pPr>
            <w:r w:rsidRPr="00E30282">
              <w:rPr>
                <w:rFonts w:ascii="Garamond" w:hAnsi="Garamond"/>
                <w:szCs w:val="24"/>
              </w:rPr>
              <w:t>N/A</w:t>
            </w:r>
          </w:p>
        </w:tc>
      </w:tr>
      <w:tr w:rsidR="007C0BE3" w:rsidRPr="00E30282" w14:paraId="78B71960" w14:textId="77777777" w:rsidTr="007C0BE3">
        <w:tc>
          <w:tcPr>
            <w:tcW w:w="2941" w:type="dxa"/>
            <w:tcBorders>
              <w:top w:val="single" w:sz="4" w:space="0" w:color="auto"/>
              <w:left w:val="single" w:sz="4" w:space="0" w:color="auto"/>
              <w:bottom w:val="single" w:sz="4" w:space="0" w:color="auto"/>
              <w:right w:val="single" w:sz="4" w:space="0" w:color="auto"/>
            </w:tcBorders>
            <w:vAlign w:val="bottom"/>
          </w:tcPr>
          <w:p w14:paraId="0BEEC2EB" w14:textId="77777777" w:rsidR="007C0BE3" w:rsidRPr="00E30282" w:rsidRDefault="007C0BE3" w:rsidP="007C0BE3">
            <w:pPr>
              <w:rPr>
                <w:rFonts w:ascii="Garamond" w:hAnsi="Garamond"/>
                <w:szCs w:val="24"/>
              </w:rPr>
            </w:pPr>
            <w:r w:rsidRPr="00E30282">
              <w:rPr>
                <w:rFonts w:ascii="Garamond" w:hAnsi="Garamond"/>
                <w:szCs w:val="24"/>
              </w:rPr>
              <w:t>Contact E-mail</w:t>
            </w:r>
          </w:p>
        </w:tc>
        <w:tc>
          <w:tcPr>
            <w:tcW w:w="5689" w:type="dxa"/>
            <w:tcBorders>
              <w:top w:val="single" w:sz="4" w:space="0" w:color="auto"/>
              <w:left w:val="single" w:sz="4" w:space="0" w:color="auto"/>
              <w:bottom w:val="single" w:sz="4" w:space="0" w:color="auto"/>
              <w:right w:val="single" w:sz="4" w:space="0" w:color="auto"/>
            </w:tcBorders>
            <w:shd w:val="clear" w:color="auto" w:fill="FFFF99"/>
          </w:tcPr>
          <w:p w14:paraId="61B85C3A" w14:textId="77777777" w:rsidR="007C0BE3" w:rsidRPr="00E30282" w:rsidRDefault="007C0BE3" w:rsidP="007C0BE3">
            <w:pPr>
              <w:rPr>
                <w:rFonts w:ascii="Garamond" w:hAnsi="Garamond"/>
                <w:szCs w:val="24"/>
              </w:rPr>
            </w:pPr>
            <w:r w:rsidRPr="00E30282">
              <w:rPr>
                <w:rFonts w:ascii="Garamond" w:hAnsi="Garamond"/>
                <w:szCs w:val="24"/>
              </w:rPr>
              <w:t>Daniel.gillespie@louisvilleky.gov</w:t>
            </w:r>
          </w:p>
        </w:tc>
      </w:tr>
      <w:tr w:rsidR="007C0BE3" w:rsidRPr="00E30282" w14:paraId="7DD6F329" w14:textId="77777777" w:rsidTr="007C0BE3">
        <w:tc>
          <w:tcPr>
            <w:tcW w:w="2941" w:type="dxa"/>
            <w:tcBorders>
              <w:top w:val="single" w:sz="4" w:space="0" w:color="auto"/>
              <w:left w:val="single" w:sz="4" w:space="0" w:color="auto"/>
              <w:bottom w:val="single" w:sz="4" w:space="0" w:color="auto"/>
              <w:right w:val="single" w:sz="4" w:space="0" w:color="auto"/>
            </w:tcBorders>
            <w:vAlign w:val="bottom"/>
          </w:tcPr>
          <w:p w14:paraId="23555ED4" w14:textId="77777777" w:rsidR="007C0BE3" w:rsidRPr="00E30282" w:rsidRDefault="007C0BE3" w:rsidP="007C0BE3">
            <w:pPr>
              <w:rPr>
                <w:rFonts w:ascii="Garamond" w:hAnsi="Garamond"/>
                <w:szCs w:val="24"/>
              </w:rPr>
            </w:pPr>
            <w:r w:rsidRPr="00E30282">
              <w:rPr>
                <w:rFonts w:ascii="Garamond" w:hAnsi="Garamond"/>
                <w:szCs w:val="24"/>
              </w:rPr>
              <w:t>Industry of Company</w:t>
            </w:r>
          </w:p>
        </w:tc>
        <w:tc>
          <w:tcPr>
            <w:tcW w:w="5689" w:type="dxa"/>
            <w:tcBorders>
              <w:top w:val="single" w:sz="4" w:space="0" w:color="auto"/>
              <w:left w:val="single" w:sz="4" w:space="0" w:color="auto"/>
              <w:bottom w:val="single" w:sz="4" w:space="0" w:color="auto"/>
              <w:right w:val="single" w:sz="4" w:space="0" w:color="auto"/>
            </w:tcBorders>
            <w:shd w:val="clear" w:color="auto" w:fill="FFFF99"/>
          </w:tcPr>
          <w:p w14:paraId="1D23B4AC" w14:textId="77777777" w:rsidR="007C0BE3" w:rsidRPr="00E30282" w:rsidRDefault="007C0BE3" w:rsidP="007C0BE3">
            <w:pPr>
              <w:rPr>
                <w:rFonts w:ascii="Garamond" w:hAnsi="Garamond"/>
                <w:szCs w:val="24"/>
              </w:rPr>
            </w:pPr>
            <w:r w:rsidRPr="00E30282">
              <w:rPr>
                <w:rFonts w:ascii="Garamond" w:hAnsi="Garamond"/>
                <w:szCs w:val="24"/>
              </w:rPr>
              <w:t>Law Enforcement</w:t>
            </w:r>
          </w:p>
        </w:tc>
      </w:tr>
      <w:tr w:rsidR="007C0BE3" w:rsidRPr="00E30282" w14:paraId="47E94AA9" w14:textId="77777777" w:rsidTr="007C0BE3">
        <w:tc>
          <w:tcPr>
            <w:tcW w:w="2941" w:type="dxa"/>
            <w:tcBorders>
              <w:top w:val="single" w:sz="4" w:space="0" w:color="auto"/>
              <w:left w:val="single" w:sz="4" w:space="0" w:color="auto"/>
              <w:bottom w:val="single" w:sz="4" w:space="0" w:color="auto"/>
              <w:right w:val="single" w:sz="4" w:space="0" w:color="auto"/>
            </w:tcBorders>
            <w:shd w:val="clear" w:color="auto" w:fill="B3B3B3"/>
            <w:vAlign w:val="bottom"/>
          </w:tcPr>
          <w:p w14:paraId="3A3B7371" w14:textId="77777777" w:rsidR="007C0BE3" w:rsidRPr="00E30282" w:rsidRDefault="007C0BE3" w:rsidP="007C0BE3">
            <w:pPr>
              <w:rPr>
                <w:rFonts w:ascii="Garamond" w:hAnsi="Garamond"/>
                <w:b/>
                <w:bCs/>
                <w:szCs w:val="24"/>
              </w:rPr>
            </w:pPr>
            <w:r w:rsidRPr="00E30282">
              <w:rPr>
                <w:rFonts w:ascii="Garamond" w:hAnsi="Garamond"/>
                <w:b/>
                <w:bCs/>
                <w:szCs w:val="24"/>
              </w:rPr>
              <w:t>Customer 5 (ALTERNATE #2)</w:t>
            </w:r>
          </w:p>
        </w:tc>
        <w:tc>
          <w:tcPr>
            <w:tcW w:w="5689" w:type="dxa"/>
            <w:tcBorders>
              <w:top w:val="single" w:sz="4" w:space="0" w:color="auto"/>
              <w:left w:val="single" w:sz="4" w:space="0" w:color="auto"/>
              <w:bottom w:val="single" w:sz="4" w:space="0" w:color="auto"/>
              <w:right w:val="single" w:sz="4" w:space="0" w:color="auto"/>
            </w:tcBorders>
            <w:shd w:val="clear" w:color="auto" w:fill="FFFF99"/>
          </w:tcPr>
          <w:p w14:paraId="15C88028" w14:textId="77777777" w:rsidR="007C0BE3" w:rsidRPr="00E30282" w:rsidRDefault="007C0BE3" w:rsidP="007C0BE3">
            <w:pPr>
              <w:rPr>
                <w:rFonts w:ascii="Garamond" w:hAnsi="Garamond"/>
                <w:szCs w:val="24"/>
              </w:rPr>
            </w:pPr>
          </w:p>
        </w:tc>
      </w:tr>
      <w:tr w:rsidR="007C0BE3" w:rsidRPr="00E30282" w14:paraId="7985D859" w14:textId="77777777" w:rsidTr="007C0BE3">
        <w:tc>
          <w:tcPr>
            <w:tcW w:w="2941" w:type="dxa"/>
            <w:tcBorders>
              <w:top w:val="single" w:sz="4" w:space="0" w:color="auto"/>
              <w:left w:val="single" w:sz="4" w:space="0" w:color="auto"/>
              <w:bottom w:val="single" w:sz="4" w:space="0" w:color="auto"/>
              <w:right w:val="single" w:sz="4" w:space="0" w:color="auto"/>
            </w:tcBorders>
            <w:vAlign w:val="bottom"/>
          </w:tcPr>
          <w:p w14:paraId="5BE1FDD9" w14:textId="77777777" w:rsidR="007C0BE3" w:rsidRPr="00E30282" w:rsidRDefault="007C0BE3" w:rsidP="007C0BE3">
            <w:pPr>
              <w:rPr>
                <w:rFonts w:ascii="Garamond" w:hAnsi="Garamond"/>
                <w:szCs w:val="24"/>
              </w:rPr>
            </w:pPr>
            <w:r w:rsidRPr="00E30282">
              <w:rPr>
                <w:rFonts w:ascii="Garamond" w:hAnsi="Garamond"/>
                <w:szCs w:val="24"/>
              </w:rPr>
              <w:t>Legal Name of Company or Governmental Entity</w:t>
            </w:r>
          </w:p>
        </w:tc>
        <w:tc>
          <w:tcPr>
            <w:tcW w:w="5689" w:type="dxa"/>
            <w:tcBorders>
              <w:top w:val="single" w:sz="4" w:space="0" w:color="auto"/>
              <w:left w:val="single" w:sz="4" w:space="0" w:color="auto"/>
              <w:bottom w:val="single" w:sz="4" w:space="0" w:color="auto"/>
              <w:right w:val="single" w:sz="4" w:space="0" w:color="auto"/>
            </w:tcBorders>
            <w:shd w:val="clear" w:color="auto" w:fill="FFFF99"/>
          </w:tcPr>
          <w:p w14:paraId="07D4607A" w14:textId="77777777" w:rsidR="007C0BE3" w:rsidRPr="00E30282" w:rsidRDefault="007C0BE3" w:rsidP="007C0BE3">
            <w:pPr>
              <w:rPr>
                <w:rFonts w:ascii="Garamond" w:hAnsi="Garamond"/>
                <w:szCs w:val="24"/>
              </w:rPr>
            </w:pPr>
            <w:r w:rsidRPr="00E30282">
              <w:rPr>
                <w:rFonts w:ascii="Garamond" w:hAnsi="Garamond"/>
                <w:szCs w:val="24"/>
              </w:rPr>
              <w:t>Cincinnati Police Department</w:t>
            </w:r>
          </w:p>
        </w:tc>
      </w:tr>
      <w:tr w:rsidR="007C0BE3" w:rsidRPr="00E30282" w14:paraId="6AEF7D41" w14:textId="77777777" w:rsidTr="007C0BE3">
        <w:tc>
          <w:tcPr>
            <w:tcW w:w="2941" w:type="dxa"/>
            <w:tcBorders>
              <w:top w:val="single" w:sz="4" w:space="0" w:color="auto"/>
              <w:left w:val="single" w:sz="4" w:space="0" w:color="auto"/>
              <w:bottom w:val="single" w:sz="4" w:space="0" w:color="auto"/>
              <w:right w:val="single" w:sz="4" w:space="0" w:color="auto"/>
            </w:tcBorders>
            <w:vAlign w:val="bottom"/>
          </w:tcPr>
          <w:p w14:paraId="1EC9B8BC" w14:textId="77777777" w:rsidR="007C0BE3" w:rsidRPr="00E30282" w:rsidRDefault="007C0BE3" w:rsidP="007C0BE3">
            <w:pPr>
              <w:rPr>
                <w:rFonts w:ascii="Garamond" w:hAnsi="Garamond"/>
                <w:szCs w:val="24"/>
              </w:rPr>
            </w:pPr>
            <w:r w:rsidRPr="00E30282">
              <w:rPr>
                <w:rFonts w:ascii="Garamond" w:hAnsi="Garamond"/>
                <w:szCs w:val="24"/>
              </w:rPr>
              <w:t>Company Mailing Address</w:t>
            </w:r>
          </w:p>
        </w:tc>
        <w:tc>
          <w:tcPr>
            <w:tcW w:w="5689" w:type="dxa"/>
            <w:tcBorders>
              <w:top w:val="single" w:sz="4" w:space="0" w:color="auto"/>
              <w:left w:val="single" w:sz="4" w:space="0" w:color="auto"/>
              <w:bottom w:val="single" w:sz="4" w:space="0" w:color="auto"/>
              <w:right w:val="single" w:sz="4" w:space="0" w:color="auto"/>
            </w:tcBorders>
            <w:shd w:val="clear" w:color="auto" w:fill="FFFF99"/>
          </w:tcPr>
          <w:p w14:paraId="3BC0B513" w14:textId="77777777" w:rsidR="007C0BE3" w:rsidRPr="00E30282" w:rsidRDefault="007C0BE3" w:rsidP="007C0BE3">
            <w:pPr>
              <w:rPr>
                <w:rFonts w:ascii="Garamond" w:hAnsi="Garamond"/>
                <w:szCs w:val="24"/>
              </w:rPr>
            </w:pPr>
            <w:r w:rsidRPr="00E30282">
              <w:rPr>
                <w:rFonts w:ascii="Garamond" w:hAnsi="Garamond"/>
                <w:szCs w:val="24"/>
              </w:rPr>
              <w:t>310 Ezzard Charles Dr.</w:t>
            </w:r>
          </w:p>
        </w:tc>
      </w:tr>
      <w:tr w:rsidR="007C0BE3" w:rsidRPr="00E30282" w14:paraId="6FBF97EF" w14:textId="77777777" w:rsidTr="007C0BE3">
        <w:tc>
          <w:tcPr>
            <w:tcW w:w="2941" w:type="dxa"/>
            <w:tcBorders>
              <w:top w:val="single" w:sz="4" w:space="0" w:color="auto"/>
              <w:left w:val="single" w:sz="4" w:space="0" w:color="auto"/>
              <w:bottom w:val="single" w:sz="4" w:space="0" w:color="auto"/>
              <w:right w:val="single" w:sz="4" w:space="0" w:color="auto"/>
            </w:tcBorders>
            <w:vAlign w:val="bottom"/>
          </w:tcPr>
          <w:p w14:paraId="00A52146" w14:textId="77777777" w:rsidR="007C0BE3" w:rsidRPr="00E30282" w:rsidRDefault="007C0BE3" w:rsidP="007C0BE3">
            <w:pPr>
              <w:rPr>
                <w:rFonts w:ascii="Garamond" w:hAnsi="Garamond"/>
                <w:szCs w:val="24"/>
              </w:rPr>
            </w:pPr>
            <w:r w:rsidRPr="00E30282">
              <w:rPr>
                <w:rFonts w:ascii="Garamond" w:hAnsi="Garamond"/>
                <w:szCs w:val="24"/>
              </w:rPr>
              <w:t>Company City, State, Zip</w:t>
            </w:r>
          </w:p>
        </w:tc>
        <w:tc>
          <w:tcPr>
            <w:tcW w:w="5689" w:type="dxa"/>
            <w:tcBorders>
              <w:top w:val="single" w:sz="4" w:space="0" w:color="auto"/>
              <w:left w:val="single" w:sz="4" w:space="0" w:color="auto"/>
              <w:bottom w:val="single" w:sz="4" w:space="0" w:color="auto"/>
              <w:right w:val="single" w:sz="4" w:space="0" w:color="auto"/>
            </w:tcBorders>
            <w:shd w:val="clear" w:color="auto" w:fill="FFFF99"/>
          </w:tcPr>
          <w:p w14:paraId="59FA3B3E" w14:textId="77777777" w:rsidR="007C0BE3" w:rsidRPr="00E30282" w:rsidRDefault="007C0BE3" w:rsidP="007C0BE3">
            <w:pPr>
              <w:rPr>
                <w:rFonts w:ascii="Garamond" w:hAnsi="Garamond"/>
                <w:szCs w:val="24"/>
              </w:rPr>
            </w:pPr>
            <w:r w:rsidRPr="00E30282">
              <w:rPr>
                <w:rFonts w:ascii="Garamond" w:hAnsi="Garamond"/>
                <w:szCs w:val="24"/>
              </w:rPr>
              <w:t>Cincinnati, OH 45214</w:t>
            </w:r>
          </w:p>
        </w:tc>
      </w:tr>
      <w:tr w:rsidR="007C0BE3" w:rsidRPr="00E30282" w14:paraId="32F72A0F" w14:textId="77777777" w:rsidTr="007C0BE3">
        <w:tc>
          <w:tcPr>
            <w:tcW w:w="2941" w:type="dxa"/>
            <w:tcBorders>
              <w:top w:val="single" w:sz="4" w:space="0" w:color="auto"/>
              <w:left w:val="single" w:sz="4" w:space="0" w:color="auto"/>
              <w:bottom w:val="single" w:sz="4" w:space="0" w:color="auto"/>
              <w:right w:val="single" w:sz="4" w:space="0" w:color="auto"/>
            </w:tcBorders>
            <w:vAlign w:val="bottom"/>
          </w:tcPr>
          <w:p w14:paraId="24348C09" w14:textId="77777777" w:rsidR="007C0BE3" w:rsidRPr="00E30282" w:rsidRDefault="007C0BE3" w:rsidP="007C0BE3">
            <w:pPr>
              <w:rPr>
                <w:rFonts w:ascii="Garamond" w:hAnsi="Garamond"/>
                <w:szCs w:val="24"/>
              </w:rPr>
            </w:pPr>
            <w:r w:rsidRPr="00E30282">
              <w:rPr>
                <w:rFonts w:ascii="Garamond" w:hAnsi="Garamond"/>
                <w:szCs w:val="24"/>
              </w:rPr>
              <w:t>Company Website Address</w:t>
            </w:r>
          </w:p>
        </w:tc>
        <w:tc>
          <w:tcPr>
            <w:tcW w:w="5689" w:type="dxa"/>
            <w:tcBorders>
              <w:top w:val="single" w:sz="4" w:space="0" w:color="auto"/>
              <w:left w:val="single" w:sz="4" w:space="0" w:color="auto"/>
              <w:bottom w:val="single" w:sz="4" w:space="0" w:color="auto"/>
              <w:right w:val="single" w:sz="4" w:space="0" w:color="auto"/>
            </w:tcBorders>
            <w:shd w:val="clear" w:color="auto" w:fill="FFFF99"/>
          </w:tcPr>
          <w:p w14:paraId="0EECF171" w14:textId="77777777" w:rsidR="007C0BE3" w:rsidRPr="00E30282" w:rsidRDefault="007C0BE3" w:rsidP="007C0BE3">
            <w:pPr>
              <w:rPr>
                <w:rFonts w:ascii="Garamond" w:hAnsi="Garamond"/>
                <w:szCs w:val="24"/>
              </w:rPr>
            </w:pPr>
            <w:hyperlink r:id="rId16" w:history="1">
              <w:r w:rsidRPr="00E30282">
                <w:rPr>
                  <w:rFonts w:ascii="Garamond" w:hAnsi="Garamond"/>
                  <w:szCs w:val="24"/>
                </w:rPr>
                <w:t>https://www.cincinnati-oh.gov/police/contact-us/</w:t>
              </w:r>
            </w:hyperlink>
          </w:p>
        </w:tc>
      </w:tr>
      <w:tr w:rsidR="007C0BE3" w:rsidRPr="00E30282" w14:paraId="01A4C270" w14:textId="77777777" w:rsidTr="007C0BE3">
        <w:tc>
          <w:tcPr>
            <w:tcW w:w="2941" w:type="dxa"/>
            <w:tcBorders>
              <w:top w:val="single" w:sz="4" w:space="0" w:color="auto"/>
              <w:left w:val="single" w:sz="4" w:space="0" w:color="auto"/>
              <w:bottom w:val="single" w:sz="4" w:space="0" w:color="auto"/>
              <w:right w:val="single" w:sz="4" w:space="0" w:color="auto"/>
            </w:tcBorders>
            <w:vAlign w:val="bottom"/>
          </w:tcPr>
          <w:p w14:paraId="4F154928" w14:textId="77777777" w:rsidR="007C0BE3" w:rsidRPr="00E30282" w:rsidRDefault="007C0BE3" w:rsidP="007C0BE3">
            <w:pPr>
              <w:rPr>
                <w:rFonts w:ascii="Garamond" w:hAnsi="Garamond"/>
                <w:szCs w:val="24"/>
              </w:rPr>
            </w:pPr>
            <w:r w:rsidRPr="00E30282">
              <w:rPr>
                <w:rFonts w:ascii="Garamond" w:hAnsi="Garamond"/>
                <w:szCs w:val="24"/>
              </w:rPr>
              <w:t>Contact Person</w:t>
            </w:r>
          </w:p>
        </w:tc>
        <w:tc>
          <w:tcPr>
            <w:tcW w:w="5689" w:type="dxa"/>
            <w:tcBorders>
              <w:top w:val="single" w:sz="4" w:space="0" w:color="auto"/>
              <w:left w:val="single" w:sz="4" w:space="0" w:color="auto"/>
              <w:bottom w:val="single" w:sz="4" w:space="0" w:color="auto"/>
              <w:right w:val="single" w:sz="4" w:space="0" w:color="auto"/>
            </w:tcBorders>
            <w:shd w:val="clear" w:color="auto" w:fill="FFFF99"/>
          </w:tcPr>
          <w:p w14:paraId="7EA456D9" w14:textId="77777777" w:rsidR="007C0BE3" w:rsidRPr="00E30282" w:rsidRDefault="007C0BE3" w:rsidP="007C0BE3">
            <w:pPr>
              <w:rPr>
                <w:rFonts w:ascii="Garamond" w:hAnsi="Garamond"/>
                <w:szCs w:val="24"/>
              </w:rPr>
            </w:pPr>
            <w:r w:rsidRPr="00E30282">
              <w:rPr>
                <w:rFonts w:ascii="Garamond" w:hAnsi="Garamond"/>
                <w:szCs w:val="24"/>
              </w:rPr>
              <w:t>Ryan Smith</w:t>
            </w:r>
          </w:p>
        </w:tc>
      </w:tr>
      <w:tr w:rsidR="007C0BE3" w:rsidRPr="00E30282" w14:paraId="1713068C" w14:textId="77777777" w:rsidTr="007C0BE3">
        <w:tc>
          <w:tcPr>
            <w:tcW w:w="2941" w:type="dxa"/>
            <w:tcBorders>
              <w:top w:val="single" w:sz="4" w:space="0" w:color="auto"/>
              <w:left w:val="single" w:sz="4" w:space="0" w:color="auto"/>
              <w:bottom w:val="single" w:sz="4" w:space="0" w:color="auto"/>
              <w:right w:val="single" w:sz="4" w:space="0" w:color="auto"/>
            </w:tcBorders>
            <w:vAlign w:val="bottom"/>
          </w:tcPr>
          <w:p w14:paraId="28C4030D" w14:textId="77777777" w:rsidR="007C0BE3" w:rsidRPr="00E30282" w:rsidRDefault="007C0BE3" w:rsidP="007C0BE3">
            <w:pPr>
              <w:rPr>
                <w:rFonts w:ascii="Garamond" w:hAnsi="Garamond"/>
                <w:szCs w:val="24"/>
              </w:rPr>
            </w:pPr>
            <w:r w:rsidRPr="00E30282">
              <w:rPr>
                <w:rFonts w:ascii="Garamond" w:hAnsi="Garamond"/>
                <w:szCs w:val="24"/>
              </w:rPr>
              <w:t>Contact Title</w:t>
            </w:r>
          </w:p>
        </w:tc>
        <w:tc>
          <w:tcPr>
            <w:tcW w:w="5689" w:type="dxa"/>
            <w:tcBorders>
              <w:top w:val="single" w:sz="4" w:space="0" w:color="auto"/>
              <w:left w:val="single" w:sz="4" w:space="0" w:color="auto"/>
              <w:bottom w:val="single" w:sz="4" w:space="0" w:color="auto"/>
              <w:right w:val="single" w:sz="4" w:space="0" w:color="auto"/>
            </w:tcBorders>
            <w:shd w:val="clear" w:color="auto" w:fill="FFFF99"/>
          </w:tcPr>
          <w:p w14:paraId="02B5E4B1" w14:textId="77777777" w:rsidR="007C0BE3" w:rsidRPr="00E30282" w:rsidRDefault="007C0BE3" w:rsidP="007C0BE3">
            <w:pPr>
              <w:rPr>
                <w:rFonts w:ascii="Garamond" w:hAnsi="Garamond"/>
                <w:szCs w:val="24"/>
              </w:rPr>
            </w:pPr>
            <w:r w:rsidRPr="00E30282">
              <w:rPr>
                <w:rFonts w:ascii="Garamond" w:hAnsi="Garamond"/>
                <w:szCs w:val="24"/>
              </w:rPr>
              <w:t>Sergeant</w:t>
            </w:r>
          </w:p>
        </w:tc>
      </w:tr>
      <w:tr w:rsidR="007C0BE3" w:rsidRPr="00E30282" w14:paraId="6083352D" w14:textId="77777777" w:rsidTr="007C0BE3">
        <w:tc>
          <w:tcPr>
            <w:tcW w:w="2941" w:type="dxa"/>
            <w:tcBorders>
              <w:top w:val="single" w:sz="4" w:space="0" w:color="auto"/>
              <w:left w:val="single" w:sz="4" w:space="0" w:color="auto"/>
              <w:bottom w:val="single" w:sz="4" w:space="0" w:color="auto"/>
              <w:right w:val="single" w:sz="4" w:space="0" w:color="auto"/>
            </w:tcBorders>
            <w:vAlign w:val="bottom"/>
          </w:tcPr>
          <w:p w14:paraId="4FEEF972" w14:textId="77777777" w:rsidR="007C0BE3" w:rsidRPr="00E30282" w:rsidRDefault="007C0BE3" w:rsidP="007C0BE3">
            <w:pPr>
              <w:rPr>
                <w:rFonts w:ascii="Garamond" w:hAnsi="Garamond"/>
                <w:szCs w:val="24"/>
              </w:rPr>
            </w:pPr>
            <w:r w:rsidRPr="00E30282">
              <w:rPr>
                <w:rFonts w:ascii="Garamond" w:hAnsi="Garamond"/>
                <w:szCs w:val="24"/>
              </w:rPr>
              <w:t>Company Telephone Number</w:t>
            </w:r>
          </w:p>
        </w:tc>
        <w:tc>
          <w:tcPr>
            <w:tcW w:w="5689" w:type="dxa"/>
            <w:tcBorders>
              <w:top w:val="single" w:sz="4" w:space="0" w:color="auto"/>
              <w:left w:val="single" w:sz="4" w:space="0" w:color="auto"/>
              <w:bottom w:val="single" w:sz="4" w:space="0" w:color="auto"/>
              <w:right w:val="single" w:sz="4" w:space="0" w:color="auto"/>
            </w:tcBorders>
            <w:shd w:val="clear" w:color="auto" w:fill="FFFF99"/>
          </w:tcPr>
          <w:p w14:paraId="1DE475AD" w14:textId="77777777" w:rsidR="007C0BE3" w:rsidRPr="00E30282" w:rsidRDefault="007C0BE3" w:rsidP="007C0BE3">
            <w:pPr>
              <w:rPr>
                <w:rFonts w:ascii="Garamond" w:hAnsi="Garamond"/>
                <w:szCs w:val="24"/>
              </w:rPr>
            </w:pPr>
            <w:r w:rsidRPr="00E30282">
              <w:rPr>
                <w:rFonts w:ascii="Garamond" w:hAnsi="Garamond"/>
                <w:szCs w:val="24"/>
              </w:rPr>
              <w:t>513.263.8209</w:t>
            </w:r>
          </w:p>
        </w:tc>
      </w:tr>
      <w:tr w:rsidR="007C0BE3" w:rsidRPr="00E30282" w14:paraId="702DBFF4" w14:textId="77777777" w:rsidTr="007C0BE3">
        <w:tc>
          <w:tcPr>
            <w:tcW w:w="2941" w:type="dxa"/>
            <w:tcBorders>
              <w:top w:val="single" w:sz="4" w:space="0" w:color="auto"/>
              <w:left w:val="single" w:sz="4" w:space="0" w:color="auto"/>
              <w:bottom w:val="single" w:sz="4" w:space="0" w:color="auto"/>
              <w:right w:val="single" w:sz="4" w:space="0" w:color="auto"/>
            </w:tcBorders>
            <w:vAlign w:val="bottom"/>
          </w:tcPr>
          <w:p w14:paraId="249BFC8E" w14:textId="77777777" w:rsidR="007C0BE3" w:rsidRPr="00E30282" w:rsidRDefault="007C0BE3" w:rsidP="007C0BE3">
            <w:pPr>
              <w:rPr>
                <w:rFonts w:ascii="Garamond" w:hAnsi="Garamond"/>
                <w:szCs w:val="24"/>
              </w:rPr>
            </w:pPr>
            <w:r w:rsidRPr="00E30282">
              <w:rPr>
                <w:rFonts w:ascii="Garamond" w:hAnsi="Garamond"/>
                <w:szCs w:val="24"/>
              </w:rPr>
              <w:t>Company Fax Number</w:t>
            </w:r>
          </w:p>
        </w:tc>
        <w:tc>
          <w:tcPr>
            <w:tcW w:w="5689" w:type="dxa"/>
            <w:tcBorders>
              <w:top w:val="single" w:sz="4" w:space="0" w:color="auto"/>
              <w:left w:val="single" w:sz="4" w:space="0" w:color="auto"/>
              <w:bottom w:val="single" w:sz="4" w:space="0" w:color="auto"/>
              <w:right w:val="single" w:sz="4" w:space="0" w:color="auto"/>
            </w:tcBorders>
            <w:shd w:val="clear" w:color="auto" w:fill="FFFF99"/>
          </w:tcPr>
          <w:p w14:paraId="0F349B12" w14:textId="3F1CA2AA" w:rsidR="007C0BE3" w:rsidRPr="00E30282" w:rsidRDefault="007C0BE3" w:rsidP="007C0BE3">
            <w:pPr>
              <w:rPr>
                <w:rFonts w:ascii="Garamond" w:hAnsi="Garamond"/>
                <w:szCs w:val="24"/>
              </w:rPr>
            </w:pPr>
            <w:r w:rsidRPr="00E30282">
              <w:rPr>
                <w:rFonts w:ascii="Garamond" w:hAnsi="Garamond"/>
                <w:szCs w:val="24"/>
              </w:rPr>
              <w:t>N/A</w:t>
            </w:r>
          </w:p>
        </w:tc>
      </w:tr>
      <w:tr w:rsidR="007C0BE3" w:rsidRPr="00E30282" w14:paraId="004EA249" w14:textId="77777777" w:rsidTr="007C0BE3">
        <w:tc>
          <w:tcPr>
            <w:tcW w:w="2941" w:type="dxa"/>
            <w:tcBorders>
              <w:top w:val="single" w:sz="4" w:space="0" w:color="auto"/>
              <w:left w:val="single" w:sz="4" w:space="0" w:color="auto"/>
              <w:bottom w:val="single" w:sz="4" w:space="0" w:color="auto"/>
              <w:right w:val="single" w:sz="4" w:space="0" w:color="auto"/>
            </w:tcBorders>
            <w:vAlign w:val="bottom"/>
          </w:tcPr>
          <w:p w14:paraId="2629D93F" w14:textId="77777777" w:rsidR="007C0BE3" w:rsidRPr="00E30282" w:rsidRDefault="007C0BE3" w:rsidP="007C0BE3">
            <w:pPr>
              <w:rPr>
                <w:rFonts w:ascii="Garamond" w:hAnsi="Garamond"/>
                <w:szCs w:val="24"/>
              </w:rPr>
            </w:pPr>
            <w:r w:rsidRPr="00E30282">
              <w:rPr>
                <w:rFonts w:ascii="Garamond" w:hAnsi="Garamond"/>
                <w:szCs w:val="24"/>
              </w:rPr>
              <w:t>Contact E-mail</w:t>
            </w:r>
          </w:p>
        </w:tc>
        <w:tc>
          <w:tcPr>
            <w:tcW w:w="5689" w:type="dxa"/>
            <w:tcBorders>
              <w:top w:val="single" w:sz="4" w:space="0" w:color="auto"/>
              <w:left w:val="single" w:sz="4" w:space="0" w:color="auto"/>
              <w:bottom w:val="single" w:sz="4" w:space="0" w:color="auto"/>
              <w:right w:val="single" w:sz="4" w:space="0" w:color="auto"/>
            </w:tcBorders>
            <w:shd w:val="clear" w:color="auto" w:fill="FFFF99"/>
          </w:tcPr>
          <w:p w14:paraId="2E80050D" w14:textId="77777777" w:rsidR="007C0BE3" w:rsidRPr="00E30282" w:rsidRDefault="007C0BE3" w:rsidP="007C0BE3">
            <w:pPr>
              <w:rPr>
                <w:rFonts w:ascii="Garamond" w:hAnsi="Garamond"/>
                <w:szCs w:val="24"/>
              </w:rPr>
            </w:pPr>
            <w:r w:rsidRPr="00E30282">
              <w:rPr>
                <w:rFonts w:ascii="Garamond" w:hAnsi="Garamond"/>
                <w:szCs w:val="24"/>
              </w:rPr>
              <w:t>Ryan.smith@cincinnati-oh.gov</w:t>
            </w:r>
          </w:p>
        </w:tc>
      </w:tr>
      <w:tr w:rsidR="007C0BE3" w:rsidRPr="00E30282" w14:paraId="30469A93" w14:textId="77777777" w:rsidTr="007C0BE3">
        <w:tc>
          <w:tcPr>
            <w:tcW w:w="2941" w:type="dxa"/>
            <w:tcBorders>
              <w:top w:val="single" w:sz="4" w:space="0" w:color="auto"/>
              <w:left w:val="single" w:sz="4" w:space="0" w:color="auto"/>
              <w:bottom w:val="single" w:sz="4" w:space="0" w:color="auto"/>
              <w:right w:val="single" w:sz="4" w:space="0" w:color="auto"/>
            </w:tcBorders>
            <w:vAlign w:val="bottom"/>
          </w:tcPr>
          <w:p w14:paraId="63B486D6" w14:textId="77777777" w:rsidR="007C0BE3" w:rsidRPr="00E30282" w:rsidRDefault="007C0BE3" w:rsidP="007C0BE3">
            <w:pPr>
              <w:rPr>
                <w:rFonts w:ascii="Garamond" w:hAnsi="Garamond"/>
                <w:szCs w:val="24"/>
              </w:rPr>
            </w:pPr>
            <w:r w:rsidRPr="00E30282">
              <w:rPr>
                <w:rFonts w:ascii="Garamond" w:hAnsi="Garamond"/>
                <w:szCs w:val="24"/>
              </w:rPr>
              <w:t>Industry of Company</w:t>
            </w:r>
          </w:p>
        </w:tc>
        <w:tc>
          <w:tcPr>
            <w:tcW w:w="5689" w:type="dxa"/>
            <w:tcBorders>
              <w:top w:val="single" w:sz="4" w:space="0" w:color="auto"/>
              <w:left w:val="single" w:sz="4" w:space="0" w:color="auto"/>
              <w:bottom w:val="single" w:sz="4" w:space="0" w:color="auto"/>
              <w:right w:val="single" w:sz="4" w:space="0" w:color="auto"/>
            </w:tcBorders>
            <w:shd w:val="clear" w:color="auto" w:fill="FFFF99"/>
          </w:tcPr>
          <w:p w14:paraId="1FA5A20D" w14:textId="77777777" w:rsidR="007C0BE3" w:rsidRPr="00E30282" w:rsidRDefault="007C0BE3" w:rsidP="007C0BE3">
            <w:pPr>
              <w:rPr>
                <w:rFonts w:ascii="Garamond" w:hAnsi="Garamond"/>
                <w:szCs w:val="24"/>
              </w:rPr>
            </w:pPr>
            <w:r w:rsidRPr="00E30282">
              <w:rPr>
                <w:rFonts w:ascii="Garamond" w:hAnsi="Garamond"/>
                <w:szCs w:val="24"/>
              </w:rPr>
              <w:t>Law Enforcement</w:t>
            </w:r>
          </w:p>
        </w:tc>
      </w:tr>
    </w:tbl>
    <w:p w14:paraId="11227A80" w14:textId="72C228F5" w:rsidR="003419BB" w:rsidRPr="00E30282" w:rsidRDefault="003419BB" w:rsidP="00B31295">
      <w:pPr>
        <w:widowControl/>
        <w:ind w:left="720"/>
        <w:jc w:val="both"/>
        <w:rPr>
          <w:rFonts w:ascii="Garamond" w:hAnsi="Garamond"/>
          <w:szCs w:val="24"/>
        </w:rPr>
      </w:pPr>
    </w:p>
    <w:p w14:paraId="7EE2343C" w14:textId="77777777" w:rsidR="0000708C" w:rsidRPr="00E30282" w:rsidRDefault="0000708C" w:rsidP="0000708C">
      <w:pPr>
        <w:widowControl/>
        <w:rPr>
          <w:rFonts w:ascii="Garamond" w:hAnsi="Garamond"/>
          <w:szCs w:val="24"/>
        </w:rPr>
      </w:pPr>
    </w:p>
    <w:p w14:paraId="46FAE838" w14:textId="77777777" w:rsidR="0009502C" w:rsidRPr="00E30282" w:rsidRDefault="00405269" w:rsidP="004E7F0E">
      <w:pPr>
        <w:widowControl/>
        <w:rPr>
          <w:rFonts w:ascii="Garamond" w:hAnsi="Garamond"/>
          <w:szCs w:val="24"/>
        </w:rPr>
      </w:pPr>
      <w:r w:rsidRPr="00E30282">
        <w:rPr>
          <w:rFonts w:ascii="Garamond" w:hAnsi="Garamond"/>
          <w:b/>
          <w:szCs w:val="24"/>
        </w:rPr>
        <w:t>2.3.</w:t>
      </w:r>
      <w:r w:rsidR="00610FE6" w:rsidRPr="00E30282">
        <w:rPr>
          <w:rFonts w:ascii="Garamond" w:hAnsi="Garamond"/>
          <w:b/>
          <w:szCs w:val="24"/>
        </w:rPr>
        <w:t>7</w:t>
      </w:r>
      <w:r w:rsidR="004E7F0E" w:rsidRPr="00E30282">
        <w:rPr>
          <w:rFonts w:ascii="Garamond" w:hAnsi="Garamond"/>
          <w:b/>
          <w:szCs w:val="24"/>
        </w:rPr>
        <w:t xml:space="preserve">  </w:t>
      </w:r>
      <w:r w:rsidRPr="00E30282">
        <w:rPr>
          <w:rFonts w:ascii="Garamond" w:hAnsi="Garamond"/>
          <w:b/>
          <w:szCs w:val="24"/>
        </w:rPr>
        <w:t xml:space="preserve">  </w:t>
      </w:r>
      <w:r w:rsidR="0009502C" w:rsidRPr="00E30282">
        <w:rPr>
          <w:rFonts w:ascii="Garamond" w:hAnsi="Garamond"/>
          <w:b/>
          <w:szCs w:val="24"/>
        </w:rPr>
        <w:t xml:space="preserve">Registration to do Business - </w:t>
      </w:r>
      <w:r w:rsidR="0009502C" w:rsidRPr="00E30282">
        <w:rPr>
          <w:rFonts w:ascii="Garamond" w:hAnsi="Garamond"/>
          <w:szCs w:val="24"/>
        </w:rPr>
        <w:t xml:space="preserve">Selected out-of-state Respondents providing the </w:t>
      </w:r>
      <w:r w:rsidRPr="00E30282">
        <w:rPr>
          <w:rFonts w:ascii="Garamond" w:hAnsi="Garamond"/>
          <w:szCs w:val="24"/>
        </w:rPr>
        <w:tab/>
      </w:r>
      <w:r w:rsidR="0009502C" w:rsidRPr="00E30282">
        <w:rPr>
          <w:rFonts w:ascii="Garamond" w:hAnsi="Garamond"/>
          <w:szCs w:val="24"/>
        </w:rPr>
        <w:t xml:space="preserve">products and/or services required by this RFP must be registered to do business </w:t>
      </w:r>
      <w:r w:rsidRPr="00E30282">
        <w:rPr>
          <w:rFonts w:ascii="Garamond" w:hAnsi="Garamond"/>
          <w:szCs w:val="24"/>
        </w:rPr>
        <w:tab/>
      </w:r>
      <w:r w:rsidR="0009502C" w:rsidRPr="00E30282">
        <w:rPr>
          <w:rFonts w:ascii="Garamond" w:hAnsi="Garamond"/>
          <w:szCs w:val="24"/>
        </w:rPr>
        <w:t>within the State by the Indiana Secretary of State</w:t>
      </w:r>
      <w:r w:rsidR="007F1B85" w:rsidRPr="00E30282">
        <w:rPr>
          <w:rFonts w:ascii="Garamond" w:hAnsi="Garamond"/>
          <w:szCs w:val="24"/>
        </w:rPr>
        <w:t xml:space="preserve"> and the Indiana Department of </w:t>
      </w:r>
      <w:r w:rsidRPr="00E30282">
        <w:rPr>
          <w:rFonts w:ascii="Garamond" w:hAnsi="Garamond"/>
          <w:szCs w:val="24"/>
        </w:rPr>
        <w:tab/>
      </w:r>
      <w:r w:rsidR="007F1B85" w:rsidRPr="00E30282">
        <w:rPr>
          <w:rFonts w:ascii="Garamond" w:hAnsi="Garamond"/>
          <w:szCs w:val="24"/>
        </w:rPr>
        <w:t>Administration, Procurement Division</w:t>
      </w:r>
      <w:r w:rsidR="0009502C" w:rsidRPr="00E30282">
        <w:rPr>
          <w:rFonts w:ascii="Garamond" w:hAnsi="Garamond"/>
          <w:szCs w:val="24"/>
        </w:rPr>
        <w:t xml:space="preserve">. The address contact information for this </w:t>
      </w:r>
      <w:r w:rsidRPr="00E30282">
        <w:rPr>
          <w:rFonts w:ascii="Garamond" w:hAnsi="Garamond"/>
          <w:szCs w:val="24"/>
        </w:rPr>
        <w:tab/>
      </w:r>
      <w:r w:rsidR="0009502C" w:rsidRPr="00E30282">
        <w:rPr>
          <w:rFonts w:ascii="Garamond" w:hAnsi="Garamond"/>
          <w:szCs w:val="24"/>
        </w:rPr>
        <w:t xml:space="preserve">office may be found in Section 1.18 of the RFP. This process must be concluded </w:t>
      </w:r>
      <w:r w:rsidRPr="00E30282">
        <w:rPr>
          <w:rFonts w:ascii="Garamond" w:hAnsi="Garamond"/>
          <w:szCs w:val="24"/>
        </w:rPr>
        <w:tab/>
      </w:r>
      <w:r w:rsidR="0009502C" w:rsidRPr="00E30282">
        <w:rPr>
          <w:rFonts w:ascii="Garamond" w:hAnsi="Garamond"/>
          <w:szCs w:val="24"/>
        </w:rPr>
        <w:t xml:space="preserve">prior to contract negotiations with the State. It is the successful Respondent’s </w:t>
      </w:r>
      <w:r w:rsidRPr="00E30282">
        <w:rPr>
          <w:rFonts w:ascii="Garamond" w:hAnsi="Garamond"/>
          <w:szCs w:val="24"/>
        </w:rPr>
        <w:tab/>
      </w:r>
      <w:r w:rsidR="0009502C" w:rsidRPr="00E30282">
        <w:rPr>
          <w:rFonts w:ascii="Garamond" w:hAnsi="Garamond"/>
          <w:szCs w:val="24"/>
        </w:rPr>
        <w:t xml:space="preserve">responsibility to complete the required registration with the Secretary of State. </w:t>
      </w:r>
      <w:r w:rsidRPr="00E30282">
        <w:rPr>
          <w:rFonts w:ascii="Garamond" w:hAnsi="Garamond"/>
          <w:szCs w:val="24"/>
        </w:rPr>
        <w:tab/>
      </w:r>
      <w:r w:rsidR="0009502C" w:rsidRPr="00E30282">
        <w:rPr>
          <w:rFonts w:ascii="Garamond" w:hAnsi="Garamond"/>
          <w:szCs w:val="24"/>
        </w:rPr>
        <w:t xml:space="preserve">Please indicate the status of registration, if applicable.  Please clearly state if you </w:t>
      </w:r>
      <w:r w:rsidRPr="00E30282">
        <w:rPr>
          <w:rFonts w:ascii="Garamond" w:hAnsi="Garamond"/>
          <w:szCs w:val="24"/>
        </w:rPr>
        <w:tab/>
      </w:r>
      <w:r w:rsidR="0009502C" w:rsidRPr="00E30282">
        <w:rPr>
          <w:rFonts w:ascii="Garamond" w:hAnsi="Garamond"/>
          <w:szCs w:val="24"/>
        </w:rPr>
        <w:t>are registered and if not provide an explanation.</w:t>
      </w:r>
    </w:p>
    <w:p w14:paraId="22AB8117" w14:textId="77777777" w:rsidR="005A0FC8" w:rsidRPr="00E30282" w:rsidRDefault="005A0FC8" w:rsidP="004E7F0E">
      <w:pPr>
        <w:widowControl/>
        <w:rPr>
          <w:rFonts w:ascii="Garamond" w:hAnsi="Garamond"/>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E30282" w14:paraId="6DEE7A35" w14:textId="77777777" w:rsidTr="002960D5">
        <w:tc>
          <w:tcPr>
            <w:tcW w:w="8856" w:type="dxa"/>
            <w:shd w:val="clear" w:color="auto" w:fill="FFFF99"/>
          </w:tcPr>
          <w:p w14:paraId="51EDC6E6" w14:textId="77777777" w:rsidR="006E57A7" w:rsidRPr="00E30282" w:rsidRDefault="006E57A7" w:rsidP="0009502C">
            <w:pPr>
              <w:rPr>
                <w:rFonts w:ascii="Garamond" w:hAnsi="Garamond"/>
                <w:szCs w:val="24"/>
              </w:rPr>
            </w:pPr>
            <w:r w:rsidRPr="00E30282">
              <w:rPr>
                <w:rFonts w:ascii="Garamond" w:hAnsi="Garamond"/>
                <w:szCs w:val="24"/>
              </w:rPr>
              <w:t xml:space="preserve">Axon is an active Delaware corporation with its principal place of business in Scottsdale, Arizona. We have been providing services to law enforcement since 1993. </w:t>
            </w:r>
          </w:p>
          <w:p w14:paraId="0CF090FD" w14:textId="3EC9772D" w:rsidR="009D3AC2" w:rsidRPr="00E30282" w:rsidRDefault="000B3926" w:rsidP="006E57A7">
            <w:pPr>
              <w:pStyle w:val="ListParagraph"/>
              <w:numPr>
                <w:ilvl w:val="0"/>
                <w:numId w:val="24"/>
              </w:numPr>
              <w:rPr>
                <w:rFonts w:ascii="Garamond" w:hAnsi="Garamond"/>
                <w:szCs w:val="24"/>
              </w:rPr>
            </w:pPr>
            <w:r w:rsidRPr="00E30282">
              <w:rPr>
                <w:rFonts w:ascii="Garamond" w:hAnsi="Garamond"/>
                <w:szCs w:val="24"/>
              </w:rPr>
              <w:t>Axon’s</w:t>
            </w:r>
            <w:r w:rsidR="00FC3C96" w:rsidRPr="00E30282">
              <w:rPr>
                <w:rFonts w:ascii="Garamond" w:hAnsi="Garamond"/>
                <w:szCs w:val="24"/>
              </w:rPr>
              <w:t xml:space="preserve"> IN Department of Revenue (DOR) account number is</w:t>
            </w:r>
            <w:r w:rsidRPr="00E30282">
              <w:rPr>
                <w:rFonts w:ascii="Garamond" w:hAnsi="Garamond"/>
                <w:szCs w:val="24"/>
              </w:rPr>
              <w:t xml:space="preserve"> </w:t>
            </w:r>
            <w:r w:rsidR="00FC3C96" w:rsidRPr="00E30282">
              <w:rPr>
                <w:rFonts w:ascii="Garamond" w:hAnsi="Garamond"/>
                <w:szCs w:val="24"/>
              </w:rPr>
              <w:t>013680542 001.</w:t>
            </w:r>
            <w:r w:rsidR="00715366" w:rsidRPr="00E30282">
              <w:rPr>
                <w:rFonts w:ascii="Garamond" w:hAnsi="Garamond"/>
                <w:szCs w:val="24"/>
              </w:rPr>
              <w:t xml:space="preserve"> </w:t>
            </w:r>
          </w:p>
          <w:p w14:paraId="1CC1E655" w14:textId="614B07F3" w:rsidR="0009502C" w:rsidRPr="00E30282" w:rsidRDefault="00715366" w:rsidP="006E57A7">
            <w:pPr>
              <w:pStyle w:val="ListParagraph"/>
              <w:numPr>
                <w:ilvl w:val="0"/>
                <w:numId w:val="24"/>
              </w:numPr>
              <w:rPr>
                <w:rFonts w:ascii="Garamond" w:hAnsi="Garamond"/>
                <w:szCs w:val="24"/>
              </w:rPr>
            </w:pPr>
            <w:r w:rsidRPr="00E30282">
              <w:rPr>
                <w:rFonts w:ascii="Garamond" w:hAnsi="Garamond"/>
                <w:szCs w:val="24"/>
              </w:rPr>
              <w:t>Axon’s IN Secretary of State Business ID is 2010031700090.</w:t>
            </w:r>
          </w:p>
          <w:p w14:paraId="167CE597" w14:textId="6349A874" w:rsidR="008B2EFE" w:rsidRPr="00E30282" w:rsidRDefault="008B2EFE" w:rsidP="006E57A7">
            <w:pPr>
              <w:pStyle w:val="ListParagraph"/>
              <w:numPr>
                <w:ilvl w:val="0"/>
                <w:numId w:val="24"/>
              </w:numPr>
              <w:rPr>
                <w:rFonts w:ascii="Garamond" w:hAnsi="Garamond"/>
                <w:szCs w:val="24"/>
              </w:rPr>
            </w:pPr>
            <w:r w:rsidRPr="00E30282">
              <w:rPr>
                <w:rFonts w:ascii="Garamond" w:hAnsi="Garamond"/>
                <w:szCs w:val="24"/>
              </w:rPr>
              <w:t>Axon’s</w:t>
            </w:r>
            <w:r w:rsidR="00C8102F" w:rsidRPr="00E30282">
              <w:rPr>
                <w:rFonts w:ascii="Garamond" w:hAnsi="Garamond"/>
                <w:szCs w:val="24"/>
              </w:rPr>
              <w:t xml:space="preserve"> User ID for the Indiana Department of Administration, Procurement Division</w:t>
            </w:r>
            <w:r w:rsidR="007F3C4A" w:rsidRPr="00E30282">
              <w:rPr>
                <w:rFonts w:ascii="Garamond" w:hAnsi="Garamond"/>
                <w:szCs w:val="24"/>
              </w:rPr>
              <w:t xml:space="preserve"> Supplier</w:t>
            </w:r>
            <w:r w:rsidR="00C8102F" w:rsidRPr="00E30282">
              <w:rPr>
                <w:rFonts w:ascii="Garamond" w:hAnsi="Garamond"/>
                <w:szCs w:val="24"/>
              </w:rPr>
              <w:t xml:space="preserve"> portal </w:t>
            </w:r>
            <w:r w:rsidR="005E6A19" w:rsidRPr="00E30282">
              <w:rPr>
                <w:rFonts w:ascii="Garamond" w:hAnsi="Garamond"/>
                <w:szCs w:val="24"/>
              </w:rPr>
              <w:t>is EXS0000002350</w:t>
            </w:r>
            <w:r w:rsidR="00C8102F" w:rsidRPr="00E30282">
              <w:rPr>
                <w:rFonts w:ascii="Garamond" w:hAnsi="Garamond"/>
                <w:szCs w:val="24"/>
              </w:rPr>
              <w:t>.</w:t>
            </w:r>
          </w:p>
          <w:p w14:paraId="55AE1A27" w14:textId="77777777" w:rsidR="009D3AC2" w:rsidRPr="00E30282" w:rsidRDefault="009D3AC2" w:rsidP="009D3AC2">
            <w:pPr>
              <w:rPr>
                <w:rFonts w:ascii="Garamond" w:hAnsi="Garamond"/>
                <w:b/>
                <w:bCs/>
                <w:szCs w:val="24"/>
              </w:rPr>
            </w:pPr>
            <w:r w:rsidRPr="00E30282">
              <w:rPr>
                <w:rFonts w:ascii="Garamond" w:hAnsi="Garamond"/>
                <w:b/>
                <w:bCs/>
                <w:szCs w:val="24"/>
              </w:rPr>
              <w:t>ATTACHMENTS</w:t>
            </w:r>
          </w:p>
          <w:p w14:paraId="2884138B" w14:textId="3BC0F04A" w:rsidR="009D3AC2" w:rsidRPr="00E30282" w:rsidRDefault="00191E37" w:rsidP="00BD0886">
            <w:pPr>
              <w:pStyle w:val="ListParagraph"/>
              <w:numPr>
                <w:ilvl w:val="0"/>
                <w:numId w:val="24"/>
              </w:numPr>
              <w:rPr>
                <w:rFonts w:ascii="Garamond" w:hAnsi="Garamond"/>
                <w:szCs w:val="24"/>
              </w:rPr>
            </w:pPr>
            <w:r w:rsidRPr="00E30282">
              <w:rPr>
                <w:rFonts w:ascii="Garamond" w:hAnsi="Garamond"/>
                <w:szCs w:val="24"/>
              </w:rPr>
              <w:t xml:space="preserve">Certified Copy of IN Business Registration </w:t>
            </w:r>
            <w:r w:rsidR="00BD0886" w:rsidRPr="00E30282">
              <w:rPr>
                <w:rFonts w:ascii="Garamond" w:hAnsi="Garamond"/>
                <w:szCs w:val="24"/>
              </w:rPr>
              <w:t>– Attachment E4</w:t>
            </w:r>
          </w:p>
        </w:tc>
      </w:tr>
    </w:tbl>
    <w:p w14:paraId="70D344BA" w14:textId="77777777" w:rsidR="0009502C" w:rsidRPr="00E30282" w:rsidRDefault="0009502C" w:rsidP="0009502C">
      <w:pPr>
        <w:rPr>
          <w:rFonts w:ascii="Garamond" w:hAnsi="Garamond"/>
          <w:szCs w:val="24"/>
        </w:rPr>
      </w:pPr>
    </w:p>
    <w:p w14:paraId="74008EF9" w14:textId="17DCF558" w:rsidR="0009502C" w:rsidRPr="00E30282" w:rsidRDefault="0009502C" w:rsidP="00405269">
      <w:pPr>
        <w:widowControl/>
        <w:numPr>
          <w:ilvl w:val="2"/>
          <w:numId w:val="16"/>
        </w:numPr>
        <w:jc w:val="both"/>
        <w:rPr>
          <w:rFonts w:ascii="Garamond" w:hAnsi="Garamond"/>
          <w:szCs w:val="24"/>
        </w:rPr>
      </w:pPr>
      <w:r w:rsidRPr="00E30282">
        <w:rPr>
          <w:rFonts w:ascii="Garamond" w:hAnsi="Garamond"/>
          <w:b/>
          <w:szCs w:val="24"/>
        </w:rPr>
        <w:lastRenderedPageBreak/>
        <w:t>Authorizing Document -</w:t>
      </w:r>
      <w:r w:rsidRPr="00E30282">
        <w:rPr>
          <w:rFonts w:ascii="Garamond" w:hAnsi="Garamond"/>
          <w:szCs w:val="24"/>
        </w:rPr>
        <w:t xml:space="preserve"> Respondent personnel signing the </w:t>
      </w:r>
      <w:r w:rsidR="001560B1" w:rsidRPr="00E30282">
        <w:rPr>
          <w:rFonts w:ascii="Garamond" w:hAnsi="Garamond"/>
          <w:szCs w:val="24"/>
        </w:rPr>
        <w:t>Executive Summary</w:t>
      </w:r>
      <w:r w:rsidRPr="00E30282">
        <w:rPr>
          <w:rFonts w:ascii="Garamond" w:hAnsi="Garamond"/>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E30282">
        <w:rPr>
          <w:rFonts w:ascii="Garamond" w:hAnsi="Garamond"/>
          <w:b/>
          <w:szCs w:val="24"/>
        </w:rPr>
        <w:t xml:space="preserve"> </w:t>
      </w:r>
    </w:p>
    <w:p w14:paraId="5479ECF4" w14:textId="77777777" w:rsidR="005A0FC8" w:rsidRPr="00E30282" w:rsidRDefault="005A0FC8" w:rsidP="005A0FC8">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E30282" w14:paraId="3D0A0B41" w14:textId="77777777" w:rsidTr="002960D5">
        <w:tc>
          <w:tcPr>
            <w:tcW w:w="8856" w:type="dxa"/>
            <w:shd w:val="clear" w:color="auto" w:fill="FFFF99"/>
          </w:tcPr>
          <w:p w14:paraId="2C365AB8" w14:textId="49110983" w:rsidR="004270ED" w:rsidRPr="004270ED" w:rsidRDefault="004270ED" w:rsidP="0009502C">
            <w:pPr>
              <w:rPr>
                <w:rFonts w:ascii="Garamond" w:hAnsi="Garamond"/>
                <w:szCs w:val="24"/>
              </w:rPr>
            </w:pPr>
            <w:r>
              <w:rPr>
                <w:rFonts w:ascii="Garamond" w:hAnsi="Garamond"/>
                <w:szCs w:val="24"/>
              </w:rPr>
              <w:t xml:space="preserve">Confirmed. </w:t>
            </w:r>
          </w:p>
          <w:p w14:paraId="389302BF" w14:textId="75C1F08D" w:rsidR="0009502C" w:rsidRPr="00E30282" w:rsidRDefault="001A1AFA" w:rsidP="0009502C">
            <w:pPr>
              <w:rPr>
                <w:rFonts w:ascii="Garamond" w:hAnsi="Garamond"/>
                <w:b/>
                <w:bCs/>
                <w:szCs w:val="24"/>
              </w:rPr>
            </w:pPr>
            <w:r w:rsidRPr="00E30282">
              <w:rPr>
                <w:rFonts w:ascii="Garamond" w:hAnsi="Garamond"/>
                <w:b/>
                <w:bCs/>
                <w:szCs w:val="24"/>
              </w:rPr>
              <w:t>ATTACHMENTS</w:t>
            </w:r>
          </w:p>
          <w:p w14:paraId="64842847" w14:textId="16C9089A" w:rsidR="001A1AFA" w:rsidRPr="00E30282" w:rsidRDefault="00F11B67" w:rsidP="00BD0886">
            <w:pPr>
              <w:pStyle w:val="ListParagraph"/>
              <w:numPr>
                <w:ilvl w:val="0"/>
                <w:numId w:val="24"/>
              </w:numPr>
              <w:rPr>
                <w:rFonts w:ascii="Garamond" w:hAnsi="Garamond"/>
                <w:szCs w:val="24"/>
              </w:rPr>
            </w:pPr>
            <w:r w:rsidRPr="00E30282">
              <w:rPr>
                <w:rFonts w:ascii="Garamond" w:hAnsi="Garamond"/>
                <w:szCs w:val="24"/>
              </w:rPr>
              <w:t xml:space="preserve">Authorization and Delegation of Signature Authority </w:t>
            </w:r>
            <w:r w:rsidR="00BD0886" w:rsidRPr="00E30282">
              <w:rPr>
                <w:rFonts w:ascii="Garamond" w:hAnsi="Garamond"/>
                <w:szCs w:val="24"/>
              </w:rPr>
              <w:t>– Attachment E5</w:t>
            </w:r>
          </w:p>
        </w:tc>
      </w:tr>
    </w:tbl>
    <w:p w14:paraId="455E7FD3" w14:textId="77777777" w:rsidR="0009502C" w:rsidRPr="00E30282" w:rsidRDefault="0009502C" w:rsidP="0009502C">
      <w:pPr>
        <w:rPr>
          <w:rFonts w:ascii="Garamond" w:hAnsi="Garamond"/>
          <w:szCs w:val="24"/>
        </w:rPr>
      </w:pPr>
    </w:p>
    <w:p w14:paraId="555A98DE" w14:textId="1AFECBDD" w:rsidR="000C6DD8" w:rsidRPr="00E30282" w:rsidRDefault="0009502C" w:rsidP="00405269">
      <w:pPr>
        <w:widowControl/>
        <w:numPr>
          <w:ilvl w:val="2"/>
          <w:numId w:val="16"/>
        </w:numPr>
        <w:jc w:val="both"/>
        <w:rPr>
          <w:rFonts w:ascii="Garamond" w:hAnsi="Garamond"/>
          <w:szCs w:val="24"/>
        </w:rPr>
      </w:pPr>
      <w:r w:rsidRPr="00E30282">
        <w:rPr>
          <w:rFonts w:ascii="Garamond" w:hAnsi="Garamond"/>
          <w:b/>
          <w:szCs w:val="24"/>
        </w:rPr>
        <w:t>Subcontractors -</w:t>
      </w:r>
      <w:r w:rsidRPr="00E30282">
        <w:rPr>
          <w:rFonts w:ascii="Garamond" w:hAnsi="Garamond"/>
          <w:szCs w:val="24"/>
        </w:rPr>
        <w:t xml:space="preserve"> The Respondent is responsible for the performance of any obligations that may result from this </w:t>
      </w:r>
      <w:r w:rsidR="005A4A18" w:rsidRPr="00E30282">
        <w:rPr>
          <w:rFonts w:ascii="Garamond" w:hAnsi="Garamond"/>
          <w:szCs w:val="24"/>
        </w:rPr>
        <w:t>RFP and</w:t>
      </w:r>
      <w:r w:rsidRPr="00E30282">
        <w:rPr>
          <w:rFonts w:ascii="Garamond" w:hAnsi="Garamond"/>
          <w:szCs w:val="24"/>
        </w:rPr>
        <w:t xml:space="preserve"> shall not be relieved by the non-performance of any subcontractor. Any Respondent’s proposal must identify all subcontractors and describe the contractual relationship between the Respondent and each subcontractor. Either a copy of the executed subcontract or a letter of agreement over the official signature of the firms involved must accompany each proposal.</w:t>
      </w:r>
      <w:r w:rsidRPr="00E30282">
        <w:rPr>
          <w:rFonts w:ascii="Garamond" w:hAnsi="Garamond"/>
          <w:szCs w:val="24"/>
        </w:rPr>
        <w:br/>
      </w:r>
      <w:r w:rsidRPr="00E30282">
        <w:rPr>
          <w:rFonts w:ascii="Garamond" w:hAnsi="Garamond"/>
          <w:szCs w:val="24"/>
        </w:rPr>
        <w:br/>
        <w:t>Any subcontracts entered into by the Respondent must be in compliance with all State statutes, and will be subject to the provisions thereof. For each portion of the proposed products and services to be provided by a subcontractor, the technical proposal must include the identification of the functions to be provided by the subcontractor and the subcontractor’s related qualifications and experience</w:t>
      </w:r>
      <w:r w:rsidR="0065124C" w:rsidRPr="00E30282">
        <w:rPr>
          <w:rFonts w:ascii="Garamond" w:hAnsi="Garamond"/>
          <w:szCs w:val="24"/>
        </w:rPr>
        <w:t xml:space="preserve">.  </w:t>
      </w:r>
      <w:r w:rsidRPr="00E30282">
        <w:rPr>
          <w:rFonts w:ascii="Garamond" w:hAnsi="Garamond"/>
          <w:szCs w:val="24"/>
        </w:rPr>
        <w:t>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appropriate State officials, and such relationships</w:t>
      </w:r>
      <w:r w:rsidR="0065124C" w:rsidRPr="00E30282">
        <w:rPr>
          <w:rFonts w:ascii="Garamond" w:hAnsi="Garamond"/>
          <w:szCs w:val="24"/>
        </w:rPr>
        <w:t xml:space="preserve"> </w:t>
      </w:r>
      <w:r w:rsidRPr="00E30282">
        <w:rPr>
          <w:rFonts w:ascii="Garamond" w:hAnsi="Garamond"/>
          <w:szCs w:val="24"/>
        </w:rPr>
        <w:t>must meet with the approval of the State</w:t>
      </w:r>
      <w:r w:rsidR="007B2329" w:rsidRPr="00E30282">
        <w:rPr>
          <w:rFonts w:ascii="Garamond" w:hAnsi="Garamond"/>
          <w:szCs w:val="24"/>
        </w:rPr>
        <w:t>.</w:t>
      </w:r>
      <w:r w:rsidRPr="00E30282">
        <w:rPr>
          <w:rFonts w:ascii="Garamond" w:hAnsi="Garamond"/>
          <w:szCs w:val="24"/>
        </w:rPr>
        <w:br/>
      </w:r>
      <w:r w:rsidRPr="00E30282">
        <w:rPr>
          <w:rFonts w:ascii="Garamond" w:hAnsi="Garamond"/>
          <w:szCs w:val="24"/>
        </w:rPr>
        <w:br/>
        <w:t>The Respondent must list any subcontractor’s name, address, and the state in which formed that are proposed to be used in providing the required products and/or services. The subcontractor’s responsibilities under the proposal, anticipated dollar amount for subcontract, form of organization, and an indication from the subcontractor of a willingness to carry out these responsibilities are to be included for each subcontractor. This assurance in no way relieves the Respondent of any responsibilities in responding to this RFP or in completing the commitments documented</w:t>
      </w:r>
      <w:r w:rsidR="00D9324D" w:rsidRPr="00E30282">
        <w:rPr>
          <w:rFonts w:ascii="Garamond" w:hAnsi="Garamond"/>
          <w:szCs w:val="24"/>
        </w:rPr>
        <w:t xml:space="preserve"> </w:t>
      </w:r>
      <w:r w:rsidRPr="00E30282">
        <w:rPr>
          <w:rFonts w:ascii="Garamond" w:hAnsi="Garamond"/>
          <w:szCs w:val="24"/>
        </w:rPr>
        <w:t>in the proposal.</w:t>
      </w:r>
      <w:r w:rsidR="00D9324D" w:rsidRPr="00E30282">
        <w:rPr>
          <w:rFonts w:ascii="Garamond" w:hAnsi="Garamond"/>
          <w:szCs w:val="24"/>
        </w:rPr>
        <w:t xml:space="preserve">  </w:t>
      </w:r>
      <w:r w:rsidRPr="00E30282">
        <w:rPr>
          <w:rFonts w:ascii="Garamond" w:hAnsi="Garamond"/>
          <w:szCs w:val="24"/>
        </w:rPr>
        <w:t xml:space="preserve">The Respondent must indicate which, if any, subcontractors qualify as a Minority Business Enterprises or Women’s Business Enterprises under IC 4-13-16.5-1. See Section 1.21 and Attachment A for Minority and Women’s Business Enterprises information. Please enter your response below and indicate if any attachments are included.  </w:t>
      </w:r>
      <w:r w:rsidR="0009333D" w:rsidRPr="00E30282">
        <w:rPr>
          <w:rFonts w:ascii="Garamond" w:hAnsi="Garamond"/>
          <w:szCs w:val="24"/>
        </w:rPr>
        <w:tab/>
      </w:r>
    </w:p>
    <w:p w14:paraId="0FA766FA" w14:textId="77777777" w:rsidR="003F442B" w:rsidRPr="00E30282" w:rsidRDefault="003F442B" w:rsidP="003F442B">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E30282" w14:paraId="67D7BDF6" w14:textId="77777777" w:rsidTr="0045070F">
        <w:trPr>
          <w:trHeight w:val="278"/>
        </w:trPr>
        <w:tc>
          <w:tcPr>
            <w:tcW w:w="8856" w:type="dxa"/>
            <w:shd w:val="clear" w:color="auto" w:fill="FFFF99"/>
          </w:tcPr>
          <w:p w14:paraId="721FD66A" w14:textId="322A8550" w:rsidR="00124162" w:rsidRPr="00124162" w:rsidRDefault="00124162" w:rsidP="0009502C">
            <w:pPr>
              <w:rPr>
                <w:rFonts w:ascii="Garamond" w:hAnsi="Garamond"/>
                <w:szCs w:val="24"/>
              </w:rPr>
            </w:pPr>
            <w:r>
              <w:rPr>
                <w:rFonts w:ascii="Garamond" w:hAnsi="Garamond"/>
                <w:szCs w:val="24"/>
              </w:rPr>
              <w:t xml:space="preserve">Axon will utilize the following subcontractors </w:t>
            </w:r>
            <w:r w:rsidR="003B5A51">
              <w:rPr>
                <w:rFonts w:ascii="Garamond" w:hAnsi="Garamond"/>
                <w:szCs w:val="24"/>
              </w:rPr>
              <w:t>if awarded the contract.</w:t>
            </w:r>
          </w:p>
          <w:p w14:paraId="1B695B01" w14:textId="100A31A9" w:rsidR="00117679" w:rsidRPr="00E30282" w:rsidRDefault="00117679" w:rsidP="0009502C">
            <w:pPr>
              <w:rPr>
                <w:rFonts w:ascii="Garamond" w:hAnsi="Garamond"/>
                <w:szCs w:val="24"/>
              </w:rPr>
            </w:pPr>
            <w:proofErr w:type="spellStart"/>
            <w:r w:rsidRPr="00E30282">
              <w:rPr>
                <w:rFonts w:ascii="Garamond" w:hAnsi="Garamond"/>
                <w:b/>
                <w:bCs/>
                <w:szCs w:val="24"/>
              </w:rPr>
              <w:t>RCR</w:t>
            </w:r>
            <w:proofErr w:type="spellEnd"/>
            <w:r w:rsidRPr="00E30282">
              <w:rPr>
                <w:rFonts w:ascii="Garamond" w:hAnsi="Garamond"/>
                <w:b/>
                <w:bCs/>
                <w:szCs w:val="24"/>
              </w:rPr>
              <w:t xml:space="preserve"> Technology</w:t>
            </w:r>
            <w:r w:rsidR="00844485" w:rsidRPr="00E30282">
              <w:rPr>
                <w:rFonts w:ascii="Garamond" w:hAnsi="Garamond"/>
                <w:szCs w:val="24"/>
              </w:rPr>
              <w:t xml:space="preserve"> is </w:t>
            </w:r>
            <w:r w:rsidR="00111D96" w:rsidRPr="00E30282">
              <w:rPr>
                <w:rFonts w:ascii="Garamond" w:hAnsi="Garamond"/>
                <w:szCs w:val="24"/>
              </w:rPr>
              <w:t>an</w:t>
            </w:r>
            <w:r w:rsidR="00844485" w:rsidRPr="00E30282">
              <w:rPr>
                <w:rFonts w:ascii="Garamond" w:hAnsi="Garamond"/>
                <w:szCs w:val="24"/>
              </w:rPr>
              <w:t xml:space="preserve"> MBE</w:t>
            </w:r>
            <w:r w:rsidR="00F70C0E" w:rsidRPr="00E30282">
              <w:rPr>
                <w:rFonts w:ascii="Garamond" w:hAnsi="Garamond"/>
                <w:szCs w:val="24"/>
              </w:rPr>
              <w:t xml:space="preserve"> firm that</w:t>
            </w:r>
            <w:r w:rsidRPr="00E30282">
              <w:rPr>
                <w:rFonts w:ascii="Garamond" w:hAnsi="Garamond"/>
                <w:b/>
                <w:bCs/>
                <w:szCs w:val="24"/>
              </w:rPr>
              <w:t xml:space="preserve"> </w:t>
            </w:r>
            <w:r w:rsidRPr="00E30282">
              <w:rPr>
                <w:rFonts w:ascii="Garamond" w:hAnsi="Garamond"/>
                <w:szCs w:val="24"/>
              </w:rPr>
              <w:t>provides p</w:t>
            </w:r>
            <w:r w:rsidRPr="00E30282">
              <w:rPr>
                <w:rFonts w:ascii="Garamond" w:hAnsi="Garamond"/>
                <w:szCs w:val="24"/>
              </w:rPr>
              <w:t xml:space="preserve">rocurement Services and Field Deployment Services (Certified Network </w:t>
            </w:r>
            <w:r w:rsidRPr="00E30282">
              <w:rPr>
                <w:rFonts w:ascii="Garamond" w:hAnsi="Garamond"/>
                <w:szCs w:val="24"/>
              </w:rPr>
              <w:t>Engineers</w:t>
            </w:r>
            <w:r w:rsidRPr="00E30282">
              <w:rPr>
                <w:rFonts w:ascii="Garamond" w:hAnsi="Garamond"/>
                <w:szCs w:val="24"/>
              </w:rPr>
              <w:t>)</w:t>
            </w:r>
            <w:r w:rsidRPr="00E30282">
              <w:rPr>
                <w:rFonts w:ascii="Garamond" w:hAnsi="Garamond"/>
                <w:szCs w:val="24"/>
              </w:rPr>
              <w:t xml:space="preserve">. For the purpose of this RFP, they </w:t>
            </w:r>
            <w:r w:rsidRPr="00E30282">
              <w:rPr>
                <w:rFonts w:ascii="Garamond" w:hAnsi="Garamond"/>
                <w:szCs w:val="24"/>
              </w:rPr>
              <w:lastRenderedPageBreak/>
              <w:t>will provide</w:t>
            </w:r>
            <w:r w:rsidR="00D10F0E" w:rsidRPr="00E30282">
              <w:rPr>
                <w:rFonts w:ascii="Garamond" w:hAnsi="Garamond"/>
                <w:szCs w:val="24"/>
              </w:rPr>
              <w:t xml:space="preserve"> routers for the solution.</w:t>
            </w:r>
          </w:p>
          <w:p w14:paraId="717A7A9A" w14:textId="039BD6BD" w:rsidR="003B5A51" w:rsidRDefault="003B5A51" w:rsidP="009923AB">
            <w:pPr>
              <w:rPr>
                <w:rFonts w:ascii="Garamond" w:hAnsi="Garamond"/>
                <w:szCs w:val="24"/>
              </w:rPr>
            </w:pPr>
            <w:proofErr w:type="spellStart"/>
            <w:r w:rsidRPr="003B5A51">
              <w:rPr>
                <w:rFonts w:ascii="Garamond" w:hAnsi="Garamond"/>
                <w:szCs w:val="24"/>
              </w:rPr>
              <w:t>RCR</w:t>
            </w:r>
            <w:proofErr w:type="spellEnd"/>
            <w:r w:rsidRPr="003B5A51">
              <w:rPr>
                <w:rFonts w:ascii="Garamond" w:hAnsi="Garamond"/>
                <w:szCs w:val="24"/>
              </w:rPr>
              <w:t xml:space="preserve"> Technology </w:t>
            </w:r>
            <w:r>
              <w:rPr>
                <w:rFonts w:ascii="Garamond" w:hAnsi="Garamond"/>
                <w:szCs w:val="24"/>
              </w:rPr>
              <w:t>(an Indiana company)</w:t>
            </w:r>
          </w:p>
          <w:p w14:paraId="7B66966E" w14:textId="6709792C" w:rsidR="009923AB" w:rsidRPr="00E30282" w:rsidRDefault="009923AB" w:rsidP="009923AB">
            <w:pPr>
              <w:rPr>
                <w:rFonts w:ascii="Garamond" w:hAnsi="Garamond"/>
                <w:szCs w:val="24"/>
              </w:rPr>
            </w:pPr>
            <w:r w:rsidRPr="00E30282">
              <w:rPr>
                <w:rFonts w:ascii="Garamond" w:hAnsi="Garamond"/>
                <w:szCs w:val="24"/>
              </w:rPr>
              <w:t>Johnathon Wynn</w:t>
            </w:r>
          </w:p>
          <w:p w14:paraId="0A657B8A" w14:textId="067C6FDF" w:rsidR="00E762F8" w:rsidRPr="00E30282" w:rsidRDefault="00E762F8" w:rsidP="00E762F8">
            <w:pPr>
              <w:rPr>
                <w:rFonts w:ascii="Garamond" w:hAnsi="Garamond"/>
                <w:szCs w:val="24"/>
              </w:rPr>
            </w:pPr>
            <w:r w:rsidRPr="00E30282">
              <w:rPr>
                <w:rFonts w:ascii="Garamond" w:hAnsi="Garamond"/>
                <w:szCs w:val="24"/>
              </w:rPr>
              <w:t xml:space="preserve">251 N. Illinois St. </w:t>
            </w:r>
          </w:p>
          <w:p w14:paraId="72410956" w14:textId="77777777" w:rsidR="00E762F8" w:rsidRPr="00E30282" w:rsidRDefault="00E762F8" w:rsidP="00E762F8">
            <w:pPr>
              <w:rPr>
                <w:rFonts w:ascii="Garamond" w:hAnsi="Garamond"/>
                <w:szCs w:val="24"/>
              </w:rPr>
            </w:pPr>
            <w:r w:rsidRPr="00E30282">
              <w:rPr>
                <w:rFonts w:ascii="Garamond" w:hAnsi="Garamond"/>
                <w:szCs w:val="24"/>
              </w:rPr>
              <w:t>Suite 1150</w:t>
            </w:r>
          </w:p>
          <w:p w14:paraId="44102EE3" w14:textId="77777777" w:rsidR="00E762F8" w:rsidRPr="00E30282" w:rsidRDefault="00E762F8" w:rsidP="00E762F8">
            <w:pPr>
              <w:rPr>
                <w:rFonts w:ascii="Garamond" w:hAnsi="Garamond"/>
                <w:szCs w:val="24"/>
              </w:rPr>
            </w:pPr>
            <w:r w:rsidRPr="00E30282">
              <w:rPr>
                <w:rFonts w:ascii="Garamond" w:hAnsi="Garamond"/>
                <w:szCs w:val="24"/>
              </w:rPr>
              <w:t>Indianapolis, IN 46202</w:t>
            </w:r>
          </w:p>
          <w:p w14:paraId="2718EADA" w14:textId="77777777" w:rsidR="00E762F8" w:rsidRPr="00E30282" w:rsidRDefault="00E762F8" w:rsidP="00E762F8">
            <w:pPr>
              <w:rPr>
                <w:rFonts w:ascii="Garamond" w:hAnsi="Garamond"/>
                <w:szCs w:val="24"/>
              </w:rPr>
            </w:pPr>
            <w:r w:rsidRPr="00E30282">
              <w:rPr>
                <w:rFonts w:ascii="Garamond" w:hAnsi="Garamond"/>
                <w:szCs w:val="24"/>
              </w:rPr>
              <w:t>JWynn@rcrtechnology.com</w:t>
            </w:r>
          </w:p>
          <w:p w14:paraId="01F67129" w14:textId="77777777" w:rsidR="00E762F8" w:rsidRPr="00E30282" w:rsidRDefault="00E762F8" w:rsidP="00E762F8">
            <w:pPr>
              <w:rPr>
                <w:rFonts w:ascii="Garamond" w:hAnsi="Garamond"/>
                <w:szCs w:val="24"/>
              </w:rPr>
            </w:pPr>
            <w:r w:rsidRPr="00E30282">
              <w:rPr>
                <w:rFonts w:ascii="Garamond" w:hAnsi="Garamond"/>
                <w:szCs w:val="24"/>
              </w:rPr>
              <w:t>(317) 624-9500</w:t>
            </w:r>
          </w:p>
          <w:p w14:paraId="32E69FAD" w14:textId="1239EDD9" w:rsidR="00E762F8" w:rsidRPr="00E30282" w:rsidRDefault="00E762F8" w:rsidP="00E762F8">
            <w:pPr>
              <w:rPr>
                <w:rFonts w:ascii="Garamond" w:hAnsi="Garamond"/>
                <w:szCs w:val="24"/>
              </w:rPr>
            </w:pPr>
            <w:r w:rsidRPr="00E30282">
              <w:rPr>
                <w:rFonts w:ascii="Garamond" w:hAnsi="Garamond"/>
                <w:szCs w:val="24"/>
              </w:rPr>
              <w:t xml:space="preserve">TAX ID: </w:t>
            </w:r>
            <w:r w:rsidRPr="00E30282">
              <w:rPr>
                <w:rFonts w:ascii="Garamond" w:hAnsi="Garamond"/>
                <w:szCs w:val="24"/>
              </w:rPr>
              <w:t>35-2019249</w:t>
            </w:r>
          </w:p>
          <w:p w14:paraId="5366647E" w14:textId="6741B981" w:rsidR="00520316" w:rsidRDefault="0090304E" w:rsidP="00E762F8">
            <w:pPr>
              <w:rPr>
                <w:rFonts w:ascii="Garamond" w:hAnsi="Garamond"/>
                <w:szCs w:val="24"/>
              </w:rPr>
            </w:pPr>
            <w:r w:rsidRPr="00E30282">
              <w:rPr>
                <w:rFonts w:ascii="Garamond" w:hAnsi="Garamond"/>
                <w:b/>
                <w:bCs/>
                <w:szCs w:val="24"/>
              </w:rPr>
              <w:t>Chucks Construction Company LLC (DBA Javit Consulting)</w:t>
            </w:r>
            <w:r w:rsidRPr="00E30282">
              <w:rPr>
                <w:rFonts w:ascii="Garamond" w:hAnsi="Garamond"/>
                <w:b/>
                <w:bCs/>
                <w:szCs w:val="24"/>
              </w:rPr>
              <w:t xml:space="preserve"> </w:t>
            </w:r>
            <w:r w:rsidR="009C22F1" w:rsidRPr="00E30282">
              <w:rPr>
                <w:rFonts w:ascii="Garamond" w:hAnsi="Garamond"/>
                <w:szCs w:val="24"/>
              </w:rPr>
              <w:t xml:space="preserve">is a </w:t>
            </w:r>
            <w:r w:rsidR="00A41B18" w:rsidRPr="00E30282">
              <w:rPr>
                <w:rFonts w:ascii="Garamond" w:hAnsi="Garamond"/>
                <w:szCs w:val="24"/>
              </w:rPr>
              <w:t xml:space="preserve">IVOSB </w:t>
            </w:r>
            <w:r w:rsidR="009C22F1" w:rsidRPr="00E30282">
              <w:rPr>
                <w:rFonts w:ascii="Garamond" w:hAnsi="Garamond"/>
                <w:szCs w:val="24"/>
              </w:rPr>
              <w:t>technology service and talent company delivering successful projects enabling our government to operate at its highest level. Javit Consulting will assist in the training needs of this engagement.</w:t>
            </w:r>
          </w:p>
          <w:p w14:paraId="5F76669F" w14:textId="30580A1C" w:rsidR="003B5A51" w:rsidRPr="00E30282" w:rsidRDefault="003B5A51" w:rsidP="00E762F8">
            <w:pPr>
              <w:rPr>
                <w:rFonts w:ascii="Garamond" w:hAnsi="Garamond"/>
                <w:szCs w:val="24"/>
              </w:rPr>
            </w:pPr>
            <w:proofErr w:type="spellStart"/>
            <w:r w:rsidRPr="00E30282">
              <w:rPr>
                <w:rFonts w:ascii="Garamond" w:hAnsi="Garamond"/>
                <w:b/>
                <w:bCs/>
                <w:szCs w:val="24"/>
              </w:rPr>
              <w:t>Javit</w:t>
            </w:r>
            <w:proofErr w:type="spellEnd"/>
            <w:r w:rsidRPr="00E30282">
              <w:rPr>
                <w:rFonts w:ascii="Garamond" w:hAnsi="Garamond"/>
                <w:b/>
                <w:bCs/>
                <w:szCs w:val="24"/>
              </w:rPr>
              <w:t xml:space="preserve"> Consulting</w:t>
            </w:r>
            <w:r>
              <w:rPr>
                <w:rFonts w:ascii="Garamond" w:hAnsi="Garamond"/>
                <w:szCs w:val="24"/>
              </w:rPr>
              <w:t xml:space="preserve"> </w:t>
            </w:r>
            <w:r>
              <w:rPr>
                <w:rFonts w:ascii="Garamond" w:hAnsi="Garamond"/>
                <w:szCs w:val="24"/>
              </w:rPr>
              <w:t>(an Indiana company)</w:t>
            </w:r>
          </w:p>
          <w:p w14:paraId="587AD5A2" w14:textId="77777777" w:rsidR="0082542F" w:rsidRPr="00E30282" w:rsidRDefault="0082542F" w:rsidP="0082542F">
            <w:pPr>
              <w:rPr>
                <w:rFonts w:ascii="Garamond" w:hAnsi="Garamond"/>
                <w:szCs w:val="24"/>
              </w:rPr>
            </w:pPr>
            <w:r w:rsidRPr="00E30282">
              <w:rPr>
                <w:rFonts w:ascii="Garamond" w:hAnsi="Garamond"/>
                <w:szCs w:val="24"/>
              </w:rPr>
              <w:t>Matt Javit, Vice President</w:t>
            </w:r>
          </w:p>
          <w:p w14:paraId="6531D770" w14:textId="59158885" w:rsidR="0082542F" w:rsidRPr="00E30282" w:rsidRDefault="0082542F" w:rsidP="0082542F">
            <w:pPr>
              <w:rPr>
                <w:rFonts w:ascii="Garamond" w:hAnsi="Garamond"/>
                <w:szCs w:val="24"/>
              </w:rPr>
            </w:pPr>
            <w:r w:rsidRPr="00E30282">
              <w:rPr>
                <w:rFonts w:ascii="Garamond" w:hAnsi="Garamond"/>
                <w:szCs w:val="24"/>
              </w:rPr>
              <w:t>7961 Thornberry Ct.</w:t>
            </w:r>
          </w:p>
          <w:p w14:paraId="4422CEE9" w14:textId="6AA7CAC6" w:rsidR="0082542F" w:rsidRPr="00E30282" w:rsidRDefault="0082542F" w:rsidP="0082542F">
            <w:pPr>
              <w:rPr>
                <w:rFonts w:ascii="Garamond" w:hAnsi="Garamond"/>
                <w:szCs w:val="24"/>
              </w:rPr>
            </w:pPr>
            <w:r w:rsidRPr="00E30282">
              <w:rPr>
                <w:rFonts w:ascii="Garamond" w:hAnsi="Garamond"/>
                <w:szCs w:val="24"/>
              </w:rPr>
              <w:t xml:space="preserve">Avon, </w:t>
            </w:r>
            <w:r w:rsidR="00105AB1" w:rsidRPr="00E30282">
              <w:rPr>
                <w:rFonts w:ascii="Garamond" w:hAnsi="Garamond"/>
                <w:szCs w:val="24"/>
              </w:rPr>
              <w:t xml:space="preserve">IN </w:t>
            </w:r>
            <w:r w:rsidRPr="00E30282">
              <w:rPr>
                <w:rFonts w:ascii="Garamond" w:hAnsi="Garamond"/>
                <w:szCs w:val="24"/>
              </w:rPr>
              <w:t>46123-8093</w:t>
            </w:r>
          </w:p>
          <w:p w14:paraId="7590FD80" w14:textId="77777777" w:rsidR="0082542F" w:rsidRPr="00E30282" w:rsidRDefault="0082542F" w:rsidP="0082542F">
            <w:pPr>
              <w:rPr>
                <w:rFonts w:ascii="Garamond" w:hAnsi="Garamond"/>
                <w:szCs w:val="24"/>
              </w:rPr>
            </w:pPr>
            <w:r w:rsidRPr="00E30282">
              <w:rPr>
                <w:rFonts w:ascii="Garamond" w:hAnsi="Garamond"/>
                <w:szCs w:val="24"/>
              </w:rPr>
              <w:t>matt@javit.com</w:t>
            </w:r>
          </w:p>
          <w:p w14:paraId="294CA19D" w14:textId="7D5EFC0A" w:rsidR="0082542F" w:rsidRPr="00E30282" w:rsidRDefault="0082542F" w:rsidP="0082542F">
            <w:pPr>
              <w:rPr>
                <w:rFonts w:ascii="Garamond" w:hAnsi="Garamond"/>
                <w:szCs w:val="24"/>
              </w:rPr>
            </w:pPr>
            <w:r w:rsidRPr="00E30282">
              <w:rPr>
                <w:rFonts w:ascii="Garamond" w:hAnsi="Garamond"/>
                <w:szCs w:val="24"/>
              </w:rPr>
              <w:t>( 317 ) 658-0834</w:t>
            </w:r>
          </w:p>
          <w:p w14:paraId="3FF81128" w14:textId="5E4FCD35" w:rsidR="002A2552" w:rsidRPr="00E30282" w:rsidRDefault="009E492F" w:rsidP="0082542F">
            <w:pPr>
              <w:rPr>
                <w:rFonts w:ascii="Garamond" w:hAnsi="Garamond"/>
                <w:szCs w:val="24"/>
              </w:rPr>
            </w:pPr>
            <w:r w:rsidRPr="00E30282">
              <w:rPr>
                <w:rFonts w:ascii="Garamond" w:hAnsi="Garamond"/>
                <w:b/>
                <w:bCs/>
                <w:szCs w:val="24"/>
              </w:rPr>
              <w:t>Certified Fraud &amp; Forensic Investigations</w:t>
            </w:r>
            <w:r w:rsidR="007B595E" w:rsidRPr="00E30282">
              <w:rPr>
                <w:rFonts w:ascii="Garamond" w:hAnsi="Garamond"/>
                <w:szCs w:val="24"/>
              </w:rPr>
              <w:t xml:space="preserve"> </w:t>
            </w:r>
            <w:r w:rsidR="00AB4A4B" w:rsidRPr="00E30282">
              <w:rPr>
                <w:rFonts w:ascii="Garamond" w:hAnsi="Garamond"/>
                <w:szCs w:val="24"/>
              </w:rPr>
              <w:t xml:space="preserve">is a WBE firm that </w:t>
            </w:r>
            <w:r w:rsidR="007B595E" w:rsidRPr="00E30282">
              <w:rPr>
                <w:rFonts w:ascii="Garamond" w:hAnsi="Garamond"/>
                <w:szCs w:val="24"/>
              </w:rPr>
              <w:t xml:space="preserve">will provide </w:t>
            </w:r>
            <w:r w:rsidR="002567CE" w:rsidRPr="00E30282">
              <w:rPr>
                <w:rFonts w:ascii="Garamond" w:hAnsi="Garamond"/>
                <w:szCs w:val="24"/>
              </w:rPr>
              <w:t>camera installation se</w:t>
            </w:r>
            <w:r w:rsidR="007B595E" w:rsidRPr="00E30282">
              <w:rPr>
                <w:rFonts w:ascii="Garamond" w:hAnsi="Garamond"/>
                <w:szCs w:val="24"/>
              </w:rPr>
              <w:t>rvice and consultation</w:t>
            </w:r>
            <w:r w:rsidR="002567CE" w:rsidRPr="00E30282">
              <w:rPr>
                <w:rFonts w:ascii="Garamond" w:hAnsi="Garamond"/>
                <w:szCs w:val="24"/>
              </w:rPr>
              <w:t xml:space="preserve"> on this project.</w:t>
            </w:r>
          </w:p>
          <w:p w14:paraId="2917F437" w14:textId="713BF78E" w:rsidR="003B5A51" w:rsidRDefault="003B5A51" w:rsidP="001A4CDD">
            <w:pPr>
              <w:rPr>
                <w:rFonts w:ascii="Garamond" w:hAnsi="Garamond"/>
                <w:szCs w:val="24"/>
              </w:rPr>
            </w:pPr>
            <w:r w:rsidRPr="003B5A51">
              <w:rPr>
                <w:rFonts w:ascii="Garamond" w:hAnsi="Garamond"/>
                <w:szCs w:val="24"/>
              </w:rPr>
              <w:t>Certified Fraud &amp; Forensic Investigations</w:t>
            </w:r>
            <w:r w:rsidRPr="003B5A51">
              <w:rPr>
                <w:rFonts w:ascii="Garamond" w:hAnsi="Garamond"/>
                <w:szCs w:val="24"/>
              </w:rPr>
              <w:t xml:space="preserve"> </w:t>
            </w:r>
            <w:r>
              <w:rPr>
                <w:rFonts w:ascii="Garamond" w:hAnsi="Garamond"/>
                <w:szCs w:val="24"/>
              </w:rPr>
              <w:t>(an Indiana company)</w:t>
            </w:r>
          </w:p>
          <w:p w14:paraId="7E239DC0" w14:textId="75506AA3" w:rsidR="001A4CDD" w:rsidRPr="00E30282" w:rsidRDefault="001A4CDD" w:rsidP="001A4CDD">
            <w:pPr>
              <w:rPr>
                <w:rFonts w:ascii="Garamond" w:hAnsi="Garamond"/>
                <w:szCs w:val="24"/>
              </w:rPr>
            </w:pPr>
            <w:r w:rsidRPr="00E30282">
              <w:rPr>
                <w:rFonts w:ascii="Garamond" w:hAnsi="Garamond"/>
                <w:szCs w:val="24"/>
              </w:rPr>
              <w:t>Jennifer Hathaway, President</w:t>
            </w:r>
          </w:p>
          <w:p w14:paraId="3D3B158D" w14:textId="489FFE00" w:rsidR="001A4CDD" w:rsidRPr="00E30282" w:rsidRDefault="001A4CDD" w:rsidP="001A4CDD">
            <w:pPr>
              <w:rPr>
                <w:rFonts w:ascii="Garamond" w:hAnsi="Garamond"/>
                <w:szCs w:val="24"/>
              </w:rPr>
            </w:pPr>
            <w:r w:rsidRPr="00E30282">
              <w:rPr>
                <w:rFonts w:ascii="Garamond" w:hAnsi="Garamond"/>
                <w:szCs w:val="24"/>
              </w:rPr>
              <w:t>10115 Indian Lake Boulevard North, Suite #88</w:t>
            </w:r>
          </w:p>
          <w:p w14:paraId="1EB6A654" w14:textId="216D51DF" w:rsidR="001A4CDD" w:rsidRPr="00E30282" w:rsidRDefault="001A4CDD" w:rsidP="001A4CDD">
            <w:pPr>
              <w:rPr>
                <w:rFonts w:ascii="Garamond" w:hAnsi="Garamond"/>
                <w:szCs w:val="24"/>
              </w:rPr>
            </w:pPr>
            <w:r w:rsidRPr="00E30282">
              <w:rPr>
                <w:rFonts w:ascii="Garamond" w:hAnsi="Garamond"/>
                <w:szCs w:val="24"/>
              </w:rPr>
              <w:t xml:space="preserve">Indianapolis, </w:t>
            </w:r>
            <w:r w:rsidR="00105AB1" w:rsidRPr="00E30282">
              <w:rPr>
                <w:rFonts w:ascii="Garamond" w:hAnsi="Garamond"/>
                <w:szCs w:val="24"/>
              </w:rPr>
              <w:t xml:space="preserve">IN </w:t>
            </w:r>
            <w:r w:rsidRPr="00E30282">
              <w:rPr>
                <w:rFonts w:ascii="Garamond" w:hAnsi="Garamond"/>
                <w:szCs w:val="24"/>
              </w:rPr>
              <w:t>46236</w:t>
            </w:r>
          </w:p>
          <w:p w14:paraId="080B9076" w14:textId="77777777" w:rsidR="001A4CDD" w:rsidRPr="00E30282" w:rsidRDefault="001A4CDD" w:rsidP="001A4CDD">
            <w:pPr>
              <w:rPr>
                <w:rFonts w:ascii="Garamond" w:hAnsi="Garamond"/>
                <w:szCs w:val="24"/>
              </w:rPr>
            </w:pPr>
            <w:r w:rsidRPr="00E30282">
              <w:rPr>
                <w:rFonts w:ascii="Garamond" w:hAnsi="Garamond"/>
                <w:szCs w:val="24"/>
              </w:rPr>
              <w:t>Jennifer@CFFIcorp.com</w:t>
            </w:r>
          </w:p>
          <w:p w14:paraId="36806403" w14:textId="3767D59F" w:rsidR="00220693" w:rsidRPr="00E30282" w:rsidRDefault="001A4CDD" w:rsidP="001A4CDD">
            <w:pPr>
              <w:rPr>
                <w:rFonts w:ascii="Garamond" w:hAnsi="Garamond"/>
                <w:szCs w:val="24"/>
              </w:rPr>
            </w:pPr>
            <w:r w:rsidRPr="00E30282">
              <w:rPr>
                <w:rFonts w:ascii="Garamond" w:hAnsi="Garamond"/>
                <w:szCs w:val="24"/>
              </w:rPr>
              <w:t>(317) 313-7948</w:t>
            </w:r>
          </w:p>
          <w:p w14:paraId="096BFDEF" w14:textId="5942DEA8" w:rsidR="004B351E" w:rsidRPr="00E30282" w:rsidRDefault="004B351E" w:rsidP="0009502C">
            <w:pPr>
              <w:rPr>
                <w:rFonts w:ascii="Garamond" w:hAnsi="Garamond"/>
                <w:b/>
                <w:bCs/>
                <w:szCs w:val="24"/>
              </w:rPr>
            </w:pPr>
            <w:r w:rsidRPr="00E30282">
              <w:rPr>
                <w:rFonts w:ascii="Garamond" w:hAnsi="Garamond"/>
                <w:b/>
                <w:bCs/>
                <w:szCs w:val="24"/>
              </w:rPr>
              <w:t>ATTACHMENTS</w:t>
            </w:r>
          </w:p>
          <w:p w14:paraId="3826556B" w14:textId="5A731850" w:rsidR="0002549D" w:rsidRPr="00E30282" w:rsidRDefault="0002549D" w:rsidP="004B351E">
            <w:pPr>
              <w:pStyle w:val="ListParagraph"/>
              <w:numPr>
                <w:ilvl w:val="0"/>
                <w:numId w:val="24"/>
              </w:numPr>
              <w:rPr>
                <w:rFonts w:ascii="Garamond" w:hAnsi="Garamond"/>
                <w:szCs w:val="24"/>
              </w:rPr>
            </w:pPr>
            <w:r w:rsidRPr="00E30282">
              <w:rPr>
                <w:rFonts w:ascii="Garamond" w:hAnsi="Garamond"/>
                <w:szCs w:val="24"/>
              </w:rPr>
              <w:t>Attachment A - MWBE RFP Subcontractor Commitment Form</w:t>
            </w:r>
            <w:r w:rsidRPr="00E30282">
              <w:rPr>
                <w:rFonts w:ascii="Garamond" w:hAnsi="Garamond"/>
                <w:szCs w:val="24"/>
              </w:rPr>
              <w:t xml:space="preserve"> </w:t>
            </w:r>
          </w:p>
          <w:p w14:paraId="24262EA2" w14:textId="0C78AA1B" w:rsidR="00B12A85" w:rsidRPr="00E30282" w:rsidRDefault="00D5615E" w:rsidP="00D83B5D">
            <w:pPr>
              <w:pStyle w:val="ListParagraph"/>
              <w:numPr>
                <w:ilvl w:val="0"/>
                <w:numId w:val="24"/>
              </w:numPr>
              <w:rPr>
                <w:rFonts w:ascii="Garamond" w:hAnsi="Garamond"/>
                <w:szCs w:val="24"/>
              </w:rPr>
            </w:pPr>
            <w:r w:rsidRPr="00E30282">
              <w:rPr>
                <w:rFonts w:ascii="Garamond" w:hAnsi="Garamond"/>
                <w:szCs w:val="24"/>
              </w:rPr>
              <w:t>Attachment A1 - IVOSB Subcontractor Commitment Form</w:t>
            </w:r>
            <w:r w:rsidRPr="00E30282">
              <w:rPr>
                <w:rFonts w:ascii="Garamond" w:hAnsi="Garamond"/>
                <w:szCs w:val="24"/>
              </w:rPr>
              <w:t xml:space="preserve"> </w:t>
            </w:r>
          </w:p>
        </w:tc>
      </w:tr>
    </w:tbl>
    <w:p w14:paraId="5A9F80A6" w14:textId="4E3C649F" w:rsidR="0000589B" w:rsidRPr="00E30282" w:rsidRDefault="0000589B" w:rsidP="0009502C">
      <w:pPr>
        <w:rPr>
          <w:rFonts w:ascii="Garamond" w:hAnsi="Garamond"/>
          <w:szCs w:val="24"/>
        </w:rPr>
      </w:pPr>
    </w:p>
    <w:p w14:paraId="7DED1501" w14:textId="080DB861" w:rsidR="0000589B" w:rsidRPr="00E30282" w:rsidRDefault="0000589B">
      <w:pPr>
        <w:widowControl/>
        <w:rPr>
          <w:rFonts w:ascii="Garamond" w:hAnsi="Garamond"/>
          <w:szCs w:val="24"/>
        </w:rPr>
      </w:pPr>
    </w:p>
    <w:p w14:paraId="34174AEE" w14:textId="001D63DB" w:rsidR="00FD5220" w:rsidRPr="00E30282" w:rsidRDefault="00A3213F" w:rsidP="0000708C">
      <w:pPr>
        <w:widowControl/>
        <w:numPr>
          <w:ilvl w:val="2"/>
          <w:numId w:val="16"/>
        </w:numPr>
        <w:rPr>
          <w:rFonts w:ascii="Garamond" w:hAnsi="Garamond"/>
          <w:szCs w:val="24"/>
        </w:rPr>
      </w:pPr>
      <w:r w:rsidRPr="00E30282">
        <w:rPr>
          <w:rFonts w:ascii="Garamond" w:hAnsi="Garamond"/>
          <w:b/>
          <w:szCs w:val="24"/>
        </w:rPr>
        <w:t>RESERVED</w:t>
      </w:r>
    </w:p>
    <w:p w14:paraId="1B8EFC82" w14:textId="77777777" w:rsidR="00FD5220" w:rsidRPr="00E30282" w:rsidRDefault="00FD5220" w:rsidP="00A3213F">
      <w:pPr>
        <w:widowControl/>
        <w:rPr>
          <w:rFonts w:ascii="Garamond" w:hAnsi="Garamond"/>
          <w:szCs w:val="24"/>
        </w:rPr>
      </w:pPr>
    </w:p>
    <w:p w14:paraId="5779CA10" w14:textId="77777777" w:rsidR="003F442B" w:rsidRPr="00E30282" w:rsidRDefault="0045070F" w:rsidP="0045070F">
      <w:pPr>
        <w:widowControl/>
        <w:numPr>
          <w:ilvl w:val="2"/>
          <w:numId w:val="16"/>
        </w:numPr>
        <w:rPr>
          <w:rFonts w:ascii="Garamond" w:hAnsi="Garamond"/>
          <w:szCs w:val="24"/>
        </w:rPr>
      </w:pPr>
      <w:r w:rsidRPr="00E30282">
        <w:rPr>
          <w:rFonts w:ascii="Garamond" w:hAnsi="Garamond"/>
          <w:b/>
          <w:szCs w:val="24"/>
        </w:rPr>
        <w:t>General Information</w:t>
      </w:r>
      <w:r w:rsidRPr="00E30282">
        <w:rPr>
          <w:rFonts w:ascii="Garamond" w:hAnsi="Garamond"/>
          <w:szCs w:val="24"/>
        </w:rPr>
        <w:t xml:space="preserve"> - Each Respondent must enter your company’s general information including contact information.  </w:t>
      </w:r>
    </w:p>
    <w:p w14:paraId="7649A28C" w14:textId="77777777" w:rsidR="0045070F" w:rsidRPr="00E30282" w:rsidRDefault="0045070F" w:rsidP="003F442B">
      <w:pPr>
        <w:widowControl/>
        <w:ind w:left="720"/>
        <w:rPr>
          <w:rFonts w:ascii="Garamond" w:hAnsi="Garamond"/>
          <w:szCs w:val="24"/>
        </w:rPr>
      </w:pPr>
      <w:r w:rsidRPr="00E30282">
        <w:rPr>
          <w:rFonts w:ascii="Garamond" w:hAnsi="Garamond"/>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4"/>
        <w:gridCol w:w="4336"/>
      </w:tblGrid>
      <w:tr w:rsidR="00FD5220" w:rsidRPr="00E30282" w14:paraId="64265E09" w14:textId="77777777" w:rsidTr="00A312EB">
        <w:tc>
          <w:tcPr>
            <w:tcW w:w="4294" w:type="dxa"/>
            <w:shd w:val="clear" w:color="auto" w:fill="B3B3B3"/>
          </w:tcPr>
          <w:p w14:paraId="01EDD3CB" w14:textId="77777777" w:rsidR="00FD5220" w:rsidRPr="00E30282" w:rsidRDefault="00FD5220" w:rsidP="00FD5220">
            <w:pPr>
              <w:rPr>
                <w:rFonts w:ascii="Garamond" w:hAnsi="Garamond"/>
                <w:b/>
                <w:szCs w:val="24"/>
              </w:rPr>
            </w:pPr>
            <w:r w:rsidRPr="00E30282">
              <w:rPr>
                <w:rFonts w:ascii="Garamond" w:hAnsi="Garamond"/>
                <w:b/>
                <w:szCs w:val="24"/>
              </w:rPr>
              <w:t>Business Information</w:t>
            </w:r>
          </w:p>
        </w:tc>
        <w:tc>
          <w:tcPr>
            <w:tcW w:w="4336" w:type="dxa"/>
            <w:tcBorders>
              <w:bottom w:val="single" w:sz="4" w:space="0" w:color="auto"/>
            </w:tcBorders>
            <w:shd w:val="clear" w:color="auto" w:fill="B3B3B3"/>
          </w:tcPr>
          <w:p w14:paraId="1BE2BAD6" w14:textId="77777777" w:rsidR="00FD5220" w:rsidRPr="00E30282" w:rsidRDefault="00FD5220" w:rsidP="00FD5220">
            <w:pPr>
              <w:rPr>
                <w:rFonts w:ascii="Garamond" w:hAnsi="Garamond"/>
                <w:szCs w:val="24"/>
              </w:rPr>
            </w:pPr>
          </w:p>
        </w:tc>
      </w:tr>
      <w:tr w:rsidR="00FD5220" w:rsidRPr="00E30282" w14:paraId="2CCA2E95" w14:textId="77777777" w:rsidTr="00A312EB">
        <w:tc>
          <w:tcPr>
            <w:tcW w:w="4294" w:type="dxa"/>
            <w:vAlign w:val="bottom"/>
          </w:tcPr>
          <w:p w14:paraId="2EF27C40" w14:textId="77777777" w:rsidR="00FD5220" w:rsidRPr="00E30282" w:rsidRDefault="00FD5220" w:rsidP="00FD5220">
            <w:pPr>
              <w:rPr>
                <w:rFonts w:ascii="Garamond" w:hAnsi="Garamond"/>
                <w:szCs w:val="24"/>
              </w:rPr>
            </w:pPr>
            <w:r w:rsidRPr="00E30282">
              <w:rPr>
                <w:rFonts w:ascii="Garamond" w:hAnsi="Garamond"/>
                <w:szCs w:val="24"/>
              </w:rPr>
              <w:t>Legal Name of Company</w:t>
            </w:r>
          </w:p>
        </w:tc>
        <w:tc>
          <w:tcPr>
            <w:tcW w:w="4336" w:type="dxa"/>
            <w:shd w:val="clear" w:color="auto" w:fill="FFFF99"/>
          </w:tcPr>
          <w:p w14:paraId="27957C31" w14:textId="3A458A47" w:rsidR="00FD5220" w:rsidRPr="00E30282" w:rsidRDefault="00057507" w:rsidP="00FD5220">
            <w:pPr>
              <w:rPr>
                <w:rFonts w:ascii="Garamond" w:hAnsi="Garamond"/>
                <w:szCs w:val="24"/>
              </w:rPr>
            </w:pPr>
            <w:r w:rsidRPr="00E30282">
              <w:rPr>
                <w:rFonts w:ascii="Garamond" w:hAnsi="Garamond"/>
                <w:szCs w:val="24"/>
              </w:rPr>
              <w:t>Axon Enterprise, Inc.</w:t>
            </w:r>
          </w:p>
        </w:tc>
      </w:tr>
      <w:tr w:rsidR="00FD5220" w:rsidRPr="00E30282" w14:paraId="1D89970D" w14:textId="77777777" w:rsidTr="00A312EB">
        <w:tc>
          <w:tcPr>
            <w:tcW w:w="4294" w:type="dxa"/>
            <w:vAlign w:val="bottom"/>
          </w:tcPr>
          <w:p w14:paraId="6369C83E" w14:textId="77777777" w:rsidR="00FD5220" w:rsidRPr="00E30282" w:rsidRDefault="00FD5220" w:rsidP="00FD5220">
            <w:pPr>
              <w:rPr>
                <w:rFonts w:ascii="Garamond" w:hAnsi="Garamond"/>
                <w:szCs w:val="24"/>
              </w:rPr>
            </w:pPr>
            <w:r w:rsidRPr="00E30282">
              <w:rPr>
                <w:rFonts w:ascii="Garamond" w:hAnsi="Garamond"/>
                <w:szCs w:val="24"/>
              </w:rPr>
              <w:t>Contact Name</w:t>
            </w:r>
          </w:p>
        </w:tc>
        <w:tc>
          <w:tcPr>
            <w:tcW w:w="4336" w:type="dxa"/>
            <w:shd w:val="clear" w:color="auto" w:fill="FFFF99"/>
          </w:tcPr>
          <w:p w14:paraId="6C33E29D" w14:textId="2720F722" w:rsidR="00FD5220" w:rsidRPr="00E30282" w:rsidRDefault="00057507" w:rsidP="00FD5220">
            <w:pPr>
              <w:rPr>
                <w:rFonts w:ascii="Garamond" w:hAnsi="Garamond"/>
                <w:szCs w:val="24"/>
              </w:rPr>
            </w:pPr>
            <w:r w:rsidRPr="00E30282">
              <w:rPr>
                <w:rFonts w:ascii="Garamond" w:hAnsi="Garamond"/>
                <w:szCs w:val="24"/>
              </w:rPr>
              <w:t>Julia Leibelshon</w:t>
            </w:r>
          </w:p>
        </w:tc>
      </w:tr>
      <w:tr w:rsidR="00FD5220" w:rsidRPr="00E30282" w14:paraId="5ED7D81B" w14:textId="77777777" w:rsidTr="00A312EB">
        <w:tc>
          <w:tcPr>
            <w:tcW w:w="4294" w:type="dxa"/>
            <w:vAlign w:val="bottom"/>
          </w:tcPr>
          <w:p w14:paraId="4274847F" w14:textId="77777777" w:rsidR="00FD5220" w:rsidRPr="00E30282" w:rsidRDefault="00FD5220" w:rsidP="00FD5220">
            <w:pPr>
              <w:rPr>
                <w:rFonts w:ascii="Garamond" w:hAnsi="Garamond"/>
                <w:szCs w:val="24"/>
              </w:rPr>
            </w:pPr>
            <w:r w:rsidRPr="00E30282">
              <w:rPr>
                <w:rFonts w:ascii="Garamond" w:hAnsi="Garamond"/>
                <w:szCs w:val="24"/>
              </w:rPr>
              <w:t>Contact Title</w:t>
            </w:r>
          </w:p>
        </w:tc>
        <w:tc>
          <w:tcPr>
            <w:tcW w:w="4336" w:type="dxa"/>
            <w:shd w:val="clear" w:color="auto" w:fill="FFFF99"/>
          </w:tcPr>
          <w:p w14:paraId="0B0BCD83" w14:textId="69770C11" w:rsidR="00FD5220" w:rsidRPr="00E30282" w:rsidRDefault="00057507" w:rsidP="00FD5220">
            <w:pPr>
              <w:rPr>
                <w:rFonts w:ascii="Garamond" w:hAnsi="Garamond"/>
                <w:szCs w:val="24"/>
              </w:rPr>
            </w:pPr>
            <w:r w:rsidRPr="00E30282">
              <w:rPr>
                <w:rFonts w:ascii="Garamond" w:hAnsi="Garamond"/>
                <w:szCs w:val="24"/>
              </w:rPr>
              <w:t>Senior Proposal Analyst</w:t>
            </w:r>
          </w:p>
        </w:tc>
      </w:tr>
      <w:tr w:rsidR="00FD5220" w:rsidRPr="00E30282" w14:paraId="2756851B" w14:textId="77777777" w:rsidTr="00A312EB">
        <w:tc>
          <w:tcPr>
            <w:tcW w:w="4294" w:type="dxa"/>
            <w:vAlign w:val="bottom"/>
          </w:tcPr>
          <w:p w14:paraId="198A6285" w14:textId="77777777" w:rsidR="00FD5220" w:rsidRPr="00E30282" w:rsidRDefault="00FD5220" w:rsidP="00FD5220">
            <w:pPr>
              <w:rPr>
                <w:rFonts w:ascii="Garamond" w:hAnsi="Garamond"/>
                <w:szCs w:val="24"/>
              </w:rPr>
            </w:pPr>
            <w:r w:rsidRPr="00E30282">
              <w:rPr>
                <w:rFonts w:ascii="Garamond" w:hAnsi="Garamond"/>
                <w:szCs w:val="24"/>
              </w:rPr>
              <w:t>Contact E-mail Address</w:t>
            </w:r>
          </w:p>
        </w:tc>
        <w:tc>
          <w:tcPr>
            <w:tcW w:w="4336" w:type="dxa"/>
            <w:shd w:val="clear" w:color="auto" w:fill="FFFF99"/>
          </w:tcPr>
          <w:p w14:paraId="6CF25291" w14:textId="600BA981" w:rsidR="00FD5220" w:rsidRPr="00E30282" w:rsidRDefault="00DC3348" w:rsidP="00FD5220">
            <w:pPr>
              <w:rPr>
                <w:rFonts w:ascii="Garamond" w:hAnsi="Garamond"/>
                <w:szCs w:val="24"/>
              </w:rPr>
            </w:pPr>
            <w:hyperlink r:id="rId17" w:history="1">
              <w:r w:rsidR="00057507" w:rsidRPr="00E30282">
                <w:rPr>
                  <w:rStyle w:val="Hyperlink"/>
                  <w:rFonts w:ascii="Garamond" w:hAnsi="Garamond"/>
                  <w:szCs w:val="24"/>
                </w:rPr>
                <w:t>jleibelshon@axon.com</w:t>
              </w:r>
            </w:hyperlink>
          </w:p>
        </w:tc>
      </w:tr>
      <w:tr w:rsidR="00FD5220" w:rsidRPr="00E30282" w14:paraId="2A926063" w14:textId="77777777" w:rsidTr="00A312EB">
        <w:tc>
          <w:tcPr>
            <w:tcW w:w="4294" w:type="dxa"/>
            <w:vAlign w:val="bottom"/>
          </w:tcPr>
          <w:p w14:paraId="3D3D1D2C" w14:textId="77777777" w:rsidR="00FD5220" w:rsidRPr="00E30282" w:rsidRDefault="00FD5220" w:rsidP="00FD5220">
            <w:pPr>
              <w:rPr>
                <w:rFonts w:ascii="Garamond" w:hAnsi="Garamond"/>
                <w:szCs w:val="24"/>
              </w:rPr>
            </w:pPr>
            <w:r w:rsidRPr="00E30282">
              <w:rPr>
                <w:rFonts w:ascii="Garamond" w:hAnsi="Garamond"/>
                <w:szCs w:val="24"/>
              </w:rPr>
              <w:t>Company Mailing Address</w:t>
            </w:r>
          </w:p>
        </w:tc>
        <w:tc>
          <w:tcPr>
            <w:tcW w:w="4336" w:type="dxa"/>
            <w:shd w:val="clear" w:color="auto" w:fill="FFFF99"/>
          </w:tcPr>
          <w:p w14:paraId="6C94FBF2" w14:textId="671536AE" w:rsidR="00FD5220" w:rsidRPr="00E30282" w:rsidRDefault="00057507" w:rsidP="00FD5220">
            <w:pPr>
              <w:rPr>
                <w:rFonts w:ascii="Garamond" w:hAnsi="Garamond"/>
                <w:szCs w:val="24"/>
              </w:rPr>
            </w:pPr>
            <w:r w:rsidRPr="00E30282">
              <w:rPr>
                <w:rFonts w:ascii="Garamond" w:hAnsi="Garamond"/>
                <w:szCs w:val="24"/>
              </w:rPr>
              <w:t>17800 N. 85</w:t>
            </w:r>
            <w:r w:rsidRPr="00E30282">
              <w:rPr>
                <w:rFonts w:ascii="Garamond" w:hAnsi="Garamond"/>
                <w:szCs w:val="24"/>
                <w:vertAlign w:val="superscript"/>
              </w:rPr>
              <w:t>th</w:t>
            </w:r>
            <w:r w:rsidRPr="00E30282">
              <w:rPr>
                <w:rFonts w:ascii="Garamond" w:hAnsi="Garamond"/>
                <w:szCs w:val="24"/>
              </w:rPr>
              <w:t xml:space="preserve"> Street</w:t>
            </w:r>
          </w:p>
        </w:tc>
      </w:tr>
      <w:tr w:rsidR="00FD5220" w:rsidRPr="00E30282" w14:paraId="14730263" w14:textId="77777777" w:rsidTr="00A312EB">
        <w:tc>
          <w:tcPr>
            <w:tcW w:w="4294" w:type="dxa"/>
            <w:vAlign w:val="bottom"/>
          </w:tcPr>
          <w:p w14:paraId="4C8877FA" w14:textId="77777777" w:rsidR="00FD5220" w:rsidRPr="00E30282" w:rsidRDefault="00FD5220" w:rsidP="00FD5220">
            <w:pPr>
              <w:rPr>
                <w:rFonts w:ascii="Garamond" w:hAnsi="Garamond"/>
                <w:szCs w:val="24"/>
              </w:rPr>
            </w:pPr>
            <w:r w:rsidRPr="00E30282">
              <w:rPr>
                <w:rFonts w:ascii="Garamond" w:hAnsi="Garamond"/>
                <w:szCs w:val="24"/>
              </w:rPr>
              <w:t>Company City, State, Zip</w:t>
            </w:r>
          </w:p>
        </w:tc>
        <w:tc>
          <w:tcPr>
            <w:tcW w:w="4336" w:type="dxa"/>
            <w:shd w:val="clear" w:color="auto" w:fill="FFFF99"/>
          </w:tcPr>
          <w:p w14:paraId="2A6F8CA3" w14:textId="128A671B" w:rsidR="00FD5220" w:rsidRPr="00E30282" w:rsidRDefault="00057507" w:rsidP="00FD5220">
            <w:pPr>
              <w:rPr>
                <w:rFonts w:ascii="Garamond" w:hAnsi="Garamond"/>
                <w:szCs w:val="24"/>
              </w:rPr>
            </w:pPr>
            <w:r w:rsidRPr="00E30282">
              <w:rPr>
                <w:rFonts w:ascii="Garamond" w:hAnsi="Garamond"/>
                <w:szCs w:val="24"/>
              </w:rPr>
              <w:t>Scottsdale, AZ 85255</w:t>
            </w:r>
          </w:p>
        </w:tc>
      </w:tr>
      <w:tr w:rsidR="00FD5220" w:rsidRPr="00E30282" w14:paraId="1E614278" w14:textId="77777777" w:rsidTr="00A312EB">
        <w:tc>
          <w:tcPr>
            <w:tcW w:w="4294" w:type="dxa"/>
            <w:vAlign w:val="bottom"/>
          </w:tcPr>
          <w:p w14:paraId="1B2F5A25" w14:textId="77777777" w:rsidR="00FD5220" w:rsidRPr="00E30282" w:rsidRDefault="00FD5220" w:rsidP="00FD5220">
            <w:pPr>
              <w:rPr>
                <w:rFonts w:ascii="Garamond" w:hAnsi="Garamond"/>
                <w:szCs w:val="24"/>
              </w:rPr>
            </w:pPr>
            <w:r w:rsidRPr="00E30282">
              <w:rPr>
                <w:rFonts w:ascii="Garamond" w:hAnsi="Garamond"/>
                <w:szCs w:val="24"/>
              </w:rPr>
              <w:t>Company Telephone Number</w:t>
            </w:r>
          </w:p>
        </w:tc>
        <w:tc>
          <w:tcPr>
            <w:tcW w:w="4336" w:type="dxa"/>
            <w:shd w:val="clear" w:color="auto" w:fill="FFFF99"/>
          </w:tcPr>
          <w:p w14:paraId="02A2108A" w14:textId="6C34E9E6" w:rsidR="00FD5220" w:rsidRPr="00E30282" w:rsidRDefault="004E366C" w:rsidP="00FD5220">
            <w:pPr>
              <w:rPr>
                <w:rFonts w:ascii="Garamond" w:hAnsi="Garamond"/>
                <w:szCs w:val="24"/>
              </w:rPr>
            </w:pPr>
            <w:r w:rsidRPr="00E30282">
              <w:rPr>
                <w:rFonts w:ascii="Garamond" w:hAnsi="Garamond"/>
                <w:szCs w:val="24"/>
              </w:rPr>
              <w:t>480-584-7733</w:t>
            </w:r>
          </w:p>
        </w:tc>
      </w:tr>
      <w:tr w:rsidR="00FD5220" w:rsidRPr="00E30282" w14:paraId="79EE0990" w14:textId="77777777" w:rsidTr="00A312EB">
        <w:tc>
          <w:tcPr>
            <w:tcW w:w="4294" w:type="dxa"/>
            <w:vAlign w:val="bottom"/>
          </w:tcPr>
          <w:p w14:paraId="143FC240" w14:textId="77777777" w:rsidR="00FD5220" w:rsidRPr="00E30282" w:rsidRDefault="00FD5220" w:rsidP="00FD5220">
            <w:pPr>
              <w:rPr>
                <w:rFonts w:ascii="Garamond" w:hAnsi="Garamond"/>
                <w:szCs w:val="24"/>
              </w:rPr>
            </w:pPr>
            <w:r w:rsidRPr="00E30282">
              <w:rPr>
                <w:rFonts w:ascii="Garamond" w:hAnsi="Garamond"/>
                <w:szCs w:val="24"/>
              </w:rPr>
              <w:t>Company Fax Number</w:t>
            </w:r>
          </w:p>
        </w:tc>
        <w:tc>
          <w:tcPr>
            <w:tcW w:w="4336" w:type="dxa"/>
            <w:shd w:val="clear" w:color="auto" w:fill="FFFF99"/>
          </w:tcPr>
          <w:p w14:paraId="6D0BD4C2" w14:textId="41848AE6" w:rsidR="00FD5220" w:rsidRPr="00E30282" w:rsidRDefault="0099629C" w:rsidP="00FD5220">
            <w:pPr>
              <w:rPr>
                <w:rFonts w:ascii="Garamond" w:hAnsi="Garamond"/>
                <w:szCs w:val="24"/>
              </w:rPr>
            </w:pPr>
            <w:r w:rsidRPr="00E30282">
              <w:rPr>
                <w:rFonts w:ascii="Garamond" w:hAnsi="Garamond"/>
                <w:szCs w:val="24"/>
              </w:rPr>
              <w:t>480-991-0791</w:t>
            </w:r>
          </w:p>
        </w:tc>
      </w:tr>
      <w:tr w:rsidR="00FD5220" w:rsidRPr="00E30282" w14:paraId="51CDA962" w14:textId="77777777" w:rsidTr="00A312EB">
        <w:tc>
          <w:tcPr>
            <w:tcW w:w="4294" w:type="dxa"/>
            <w:vAlign w:val="bottom"/>
          </w:tcPr>
          <w:p w14:paraId="3BF1D984" w14:textId="77777777" w:rsidR="00FD5220" w:rsidRPr="00E30282" w:rsidRDefault="00FD5220" w:rsidP="00FD5220">
            <w:pPr>
              <w:rPr>
                <w:rFonts w:ascii="Garamond" w:hAnsi="Garamond"/>
                <w:szCs w:val="24"/>
              </w:rPr>
            </w:pPr>
            <w:r w:rsidRPr="00E30282">
              <w:rPr>
                <w:rFonts w:ascii="Garamond" w:hAnsi="Garamond"/>
                <w:szCs w:val="24"/>
              </w:rPr>
              <w:t>Company Website Address</w:t>
            </w:r>
          </w:p>
        </w:tc>
        <w:tc>
          <w:tcPr>
            <w:tcW w:w="4336" w:type="dxa"/>
            <w:shd w:val="clear" w:color="auto" w:fill="FFFF99"/>
          </w:tcPr>
          <w:p w14:paraId="48326EB3" w14:textId="63B67F10" w:rsidR="00FD5220" w:rsidRPr="00E30282" w:rsidRDefault="00DC3348" w:rsidP="00FD5220">
            <w:pPr>
              <w:rPr>
                <w:rFonts w:ascii="Garamond" w:hAnsi="Garamond"/>
                <w:szCs w:val="24"/>
              </w:rPr>
            </w:pPr>
            <w:hyperlink r:id="rId18" w:history="1">
              <w:r w:rsidR="0099629C" w:rsidRPr="00E30282">
                <w:rPr>
                  <w:rStyle w:val="Hyperlink"/>
                  <w:rFonts w:ascii="Garamond" w:hAnsi="Garamond"/>
                  <w:szCs w:val="24"/>
                </w:rPr>
                <w:t>www.axon.com</w:t>
              </w:r>
            </w:hyperlink>
          </w:p>
        </w:tc>
      </w:tr>
      <w:tr w:rsidR="00FD5220" w:rsidRPr="00E30282" w14:paraId="5A581B93" w14:textId="77777777" w:rsidTr="00A312EB">
        <w:tc>
          <w:tcPr>
            <w:tcW w:w="4294" w:type="dxa"/>
            <w:vAlign w:val="bottom"/>
          </w:tcPr>
          <w:p w14:paraId="59E80511" w14:textId="77777777" w:rsidR="00FD5220" w:rsidRPr="00E30282" w:rsidRDefault="00FD5220" w:rsidP="00FD5220">
            <w:pPr>
              <w:rPr>
                <w:rFonts w:ascii="Garamond" w:hAnsi="Garamond"/>
                <w:szCs w:val="24"/>
              </w:rPr>
            </w:pPr>
            <w:r w:rsidRPr="00E30282">
              <w:rPr>
                <w:rFonts w:ascii="Garamond" w:hAnsi="Garamond"/>
                <w:szCs w:val="24"/>
              </w:rPr>
              <w:lastRenderedPageBreak/>
              <w:t>Federal Tax Identification Number (FTIN)</w:t>
            </w:r>
          </w:p>
        </w:tc>
        <w:tc>
          <w:tcPr>
            <w:tcW w:w="4336" w:type="dxa"/>
            <w:shd w:val="clear" w:color="auto" w:fill="FFFF99"/>
          </w:tcPr>
          <w:p w14:paraId="35174FAB" w14:textId="68C6B0D3" w:rsidR="00FD5220" w:rsidRPr="00E30282" w:rsidRDefault="00F94A4B" w:rsidP="00FD5220">
            <w:pPr>
              <w:rPr>
                <w:rFonts w:ascii="Garamond" w:hAnsi="Garamond"/>
                <w:szCs w:val="24"/>
              </w:rPr>
            </w:pPr>
            <w:r w:rsidRPr="00E30282">
              <w:rPr>
                <w:rFonts w:ascii="Garamond" w:hAnsi="Garamond"/>
                <w:szCs w:val="24"/>
              </w:rPr>
              <w:t>86-0741227</w:t>
            </w:r>
          </w:p>
        </w:tc>
      </w:tr>
      <w:tr w:rsidR="00FD5220" w:rsidRPr="00E30282" w14:paraId="169F9D5E" w14:textId="77777777" w:rsidTr="00A312EB">
        <w:tc>
          <w:tcPr>
            <w:tcW w:w="4294" w:type="dxa"/>
            <w:vAlign w:val="bottom"/>
          </w:tcPr>
          <w:p w14:paraId="0126C90C" w14:textId="77777777" w:rsidR="00FD5220" w:rsidRPr="00E30282" w:rsidRDefault="00FD5220" w:rsidP="00FD5220">
            <w:pPr>
              <w:rPr>
                <w:rFonts w:ascii="Garamond" w:hAnsi="Garamond"/>
                <w:szCs w:val="24"/>
              </w:rPr>
            </w:pPr>
            <w:r w:rsidRPr="00E30282">
              <w:rPr>
                <w:rFonts w:ascii="Garamond" w:hAnsi="Garamond"/>
                <w:szCs w:val="24"/>
              </w:rPr>
              <w:t>Number of Employees (company)</w:t>
            </w:r>
          </w:p>
        </w:tc>
        <w:tc>
          <w:tcPr>
            <w:tcW w:w="4336" w:type="dxa"/>
            <w:shd w:val="clear" w:color="auto" w:fill="FFFF99"/>
          </w:tcPr>
          <w:p w14:paraId="47FB8163" w14:textId="5EF94474" w:rsidR="00FD5220" w:rsidRPr="00E30282" w:rsidRDefault="00C40EF7" w:rsidP="00FD5220">
            <w:pPr>
              <w:rPr>
                <w:rFonts w:ascii="Garamond" w:hAnsi="Garamond"/>
                <w:szCs w:val="24"/>
              </w:rPr>
            </w:pPr>
            <w:r w:rsidRPr="00E30282">
              <w:rPr>
                <w:rFonts w:ascii="Garamond" w:hAnsi="Garamond"/>
                <w:szCs w:val="24"/>
              </w:rPr>
              <w:t>1,633 as of January 20, 2021</w:t>
            </w:r>
          </w:p>
        </w:tc>
      </w:tr>
      <w:tr w:rsidR="00FD5220" w:rsidRPr="00E30282" w14:paraId="640C71B4" w14:textId="77777777" w:rsidTr="00A312EB">
        <w:tc>
          <w:tcPr>
            <w:tcW w:w="4294" w:type="dxa"/>
            <w:vAlign w:val="bottom"/>
          </w:tcPr>
          <w:p w14:paraId="0464DB65" w14:textId="77777777" w:rsidR="00FD5220" w:rsidRPr="00E30282" w:rsidRDefault="00FD5220" w:rsidP="00FD5220">
            <w:pPr>
              <w:rPr>
                <w:rFonts w:ascii="Garamond" w:hAnsi="Garamond"/>
                <w:szCs w:val="24"/>
              </w:rPr>
            </w:pPr>
            <w:r w:rsidRPr="00E30282">
              <w:rPr>
                <w:rFonts w:ascii="Garamond" w:hAnsi="Garamond"/>
                <w:szCs w:val="24"/>
              </w:rPr>
              <w:t>Years of Experience</w:t>
            </w:r>
          </w:p>
        </w:tc>
        <w:tc>
          <w:tcPr>
            <w:tcW w:w="4336" w:type="dxa"/>
            <w:shd w:val="clear" w:color="auto" w:fill="FFFF99"/>
          </w:tcPr>
          <w:p w14:paraId="2C4166AB" w14:textId="64720B6B" w:rsidR="00FD5220" w:rsidRPr="00E30282" w:rsidRDefault="00211D9C" w:rsidP="00FD5220">
            <w:pPr>
              <w:rPr>
                <w:rFonts w:ascii="Garamond" w:hAnsi="Garamond"/>
                <w:szCs w:val="24"/>
              </w:rPr>
            </w:pPr>
            <w:r w:rsidRPr="00E30282">
              <w:rPr>
                <w:rFonts w:ascii="Garamond" w:hAnsi="Garamond"/>
                <w:szCs w:val="24"/>
              </w:rPr>
              <w:t>27 (since 1993)</w:t>
            </w:r>
          </w:p>
        </w:tc>
      </w:tr>
      <w:tr w:rsidR="00FD5220" w:rsidRPr="00E30282" w14:paraId="58DD072F" w14:textId="77777777" w:rsidTr="00A312EB">
        <w:tc>
          <w:tcPr>
            <w:tcW w:w="4294" w:type="dxa"/>
            <w:vAlign w:val="bottom"/>
          </w:tcPr>
          <w:p w14:paraId="4C730073" w14:textId="77777777" w:rsidR="00FD5220" w:rsidRPr="00E30282" w:rsidRDefault="00FD5220" w:rsidP="00FD5220">
            <w:pPr>
              <w:rPr>
                <w:rFonts w:ascii="Garamond" w:hAnsi="Garamond"/>
                <w:szCs w:val="24"/>
              </w:rPr>
            </w:pPr>
            <w:r w:rsidRPr="00E30282">
              <w:rPr>
                <w:rFonts w:ascii="Garamond" w:hAnsi="Garamond"/>
                <w:szCs w:val="24"/>
              </w:rPr>
              <w:t>Number of U.S. Offices</w:t>
            </w:r>
          </w:p>
        </w:tc>
        <w:tc>
          <w:tcPr>
            <w:tcW w:w="4336" w:type="dxa"/>
            <w:shd w:val="clear" w:color="auto" w:fill="FFFF99"/>
          </w:tcPr>
          <w:p w14:paraId="72E5117E" w14:textId="3E1FC21C" w:rsidR="00FD5220" w:rsidRPr="00E30282" w:rsidRDefault="00211D9C" w:rsidP="00FD5220">
            <w:pPr>
              <w:rPr>
                <w:rFonts w:ascii="Garamond" w:hAnsi="Garamond"/>
                <w:szCs w:val="24"/>
              </w:rPr>
            </w:pPr>
            <w:r w:rsidRPr="00E30282">
              <w:rPr>
                <w:rFonts w:ascii="Garamond" w:hAnsi="Garamond"/>
                <w:szCs w:val="24"/>
              </w:rPr>
              <w:t>3</w:t>
            </w:r>
            <w:r w:rsidR="00965777" w:rsidRPr="00E30282">
              <w:rPr>
                <w:rFonts w:ascii="Garamond" w:hAnsi="Garamond"/>
                <w:szCs w:val="24"/>
              </w:rPr>
              <w:t xml:space="preserve">: </w:t>
            </w:r>
            <w:r w:rsidRPr="00E30282">
              <w:rPr>
                <w:rFonts w:ascii="Garamond" w:hAnsi="Garamond"/>
                <w:szCs w:val="24"/>
              </w:rPr>
              <w:t>Scottsdale, AZ</w:t>
            </w:r>
            <w:r w:rsidR="00BE4538" w:rsidRPr="00E30282">
              <w:rPr>
                <w:rFonts w:ascii="Garamond" w:hAnsi="Garamond"/>
                <w:szCs w:val="24"/>
              </w:rPr>
              <w:t xml:space="preserve"> (Headquarters), Seattle, WA and </w:t>
            </w:r>
            <w:r w:rsidR="00BB672E" w:rsidRPr="00E30282">
              <w:rPr>
                <w:rFonts w:ascii="Garamond" w:hAnsi="Garamond"/>
                <w:szCs w:val="24"/>
              </w:rPr>
              <w:t>Charlotte</w:t>
            </w:r>
            <w:r w:rsidR="002C6026" w:rsidRPr="00E30282">
              <w:rPr>
                <w:rFonts w:ascii="Garamond" w:hAnsi="Garamond"/>
                <w:szCs w:val="24"/>
              </w:rPr>
              <w:t>, NC.</w:t>
            </w:r>
          </w:p>
        </w:tc>
      </w:tr>
      <w:tr w:rsidR="00FD5220" w:rsidRPr="00E30282" w14:paraId="6D85AB49" w14:textId="77777777" w:rsidTr="00A312EB">
        <w:tc>
          <w:tcPr>
            <w:tcW w:w="4294" w:type="dxa"/>
            <w:vAlign w:val="bottom"/>
          </w:tcPr>
          <w:p w14:paraId="32696C05" w14:textId="77777777" w:rsidR="00FD5220" w:rsidRPr="00E30282" w:rsidRDefault="00FD5220" w:rsidP="00FD5220">
            <w:pPr>
              <w:rPr>
                <w:rFonts w:ascii="Garamond" w:hAnsi="Garamond"/>
                <w:szCs w:val="24"/>
              </w:rPr>
            </w:pPr>
            <w:r w:rsidRPr="00E30282">
              <w:rPr>
                <w:rFonts w:ascii="Garamond" w:hAnsi="Garamond"/>
                <w:szCs w:val="24"/>
              </w:rPr>
              <w:t>Year Indiana Office Established (if applicable)</w:t>
            </w:r>
          </w:p>
        </w:tc>
        <w:tc>
          <w:tcPr>
            <w:tcW w:w="4336" w:type="dxa"/>
            <w:shd w:val="clear" w:color="auto" w:fill="FFFF99"/>
          </w:tcPr>
          <w:p w14:paraId="1161BC68" w14:textId="360B6860" w:rsidR="00FD5220" w:rsidRPr="00E30282" w:rsidRDefault="004D7537" w:rsidP="00FD5220">
            <w:pPr>
              <w:rPr>
                <w:rFonts w:ascii="Garamond" w:hAnsi="Garamond"/>
                <w:szCs w:val="24"/>
              </w:rPr>
            </w:pPr>
            <w:r w:rsidRPr="00E30282">
              <w:rPr>
                <w:rFonts w:ascii="Garamond" w:hAnsi="Garamond"/>
                <w:szCs w:val="24"/>
              </w:rPr>
              <w:t>Axon Enterprise, Inc. (Axon) is not a subsidiary of another firm or company.</w:t>
            </w:r>
          </w:p>
        </w:tc>
      </w:tr>
      <w:tr w:rsidR="00A312EB" w:rsidRPr="00E30282" w14:paraId="3D6ED181" w14:textId="77777777" w:rsidTr="00A312EB">
        <w:tc>
          <w:tcPr>
            <w:tcW w:w="4294" w:type="dxa"/>
            <w:vAlign w:val="bottom"/>
          </w:tcPr>
          <w:p w14:paraId="3C08F0A1" w14:textId="77777777" w:rsidR="00A312EB" w:rsidRPr="00E30282" w:rsidRDefault="00A312EB" w:rsidP="00A312EB">
            <w:pPr>
              <w:rPr>
                <w:rFonts w:ascii="Garamond" w:hAnsi="Garamond"/>
                <w:szCs w:val="24"/>
              </w:rPr>
            </w:pPr>
            <w:r w:rsidRPr="00E30282">
              <w:rPr>
                <w:rFonts w:ascii="Garamond" w:hAnsi="Garamond"/>
                <w:szCs w:val="24"/>
              </w:rPr>
              <w:t>Parent Company (if applicable)</w:t>
            </w:r>
          </w:p>
        </w:tc>
        <w:tc>
          <w:tcPr>
            <w:tcW w:w="4336" w:type="dxa"/>
            <w:shd w:val="clear" w:color="auto" w:fill="FFFF99"/>
          </w:tcPr>
          <w:p w14:paraId="3E04138D" w14:textId="6AFF06BD" w:rsidR="00A312EB" w:rsidRPr="00E30282" w:rsidRDefault="00A312EB" w:rsidP="00A312EB">
            <w:pPr>
              <w:rPr>
                <w:rFonts w:ascii="Garamond" w:hAnsi="Garamond"/>
                <w:szCs w:val="24"/>
              </w:rPr>
            </w:pPr>
            <w:r w:rsidRPr="00E30282">
              <w:rPr>
                <w:rFonts w:ascii="Garamond" w:hAnsi="Garamond"/>
                <w:szCs w:val="24"/>
              </w:rPr>
              <w:t>Not applicable</w:t>
            </w:r>
          </w:p>
        </w:tc>
      </w:tr>
      <w:tr w:rsidR="00B711A7" w:rsidRPr="00E30282" w14:paraId="6442E919" w14:textId="77777777" w:rsidTr="00A312EB">
        <w:tc>
          <w:tcPr>
            <w:tcW w:w="4294" w:type="dxa"/>
            <w:vAlign w:val="bottom"/>
          </w:tcPr>
          <w:p w14:paraId="5F680E10" w14:textId="77777777" w:rsidR="00B711A7" w:rsidRPr="00E30282" w:rsidRDefault="00B711A7" w:rsidP="00B711A7">
            <w:pPr>
              <w:rPr>
                <w:rFonts w:ascii="Garamond" w:hAnsi="Garamond"/>
                <w:szCs w:val="24"/>
              </w:rPr>
            </w:pPr>
            <w:r w:rsidRPr="00E30282">
              <w:rPr>
                <w:rFonts w:ascii="Garamond" w:hAnsi="Garamond"/>
                <w:szCs w:val="24"/>
              </w:rPr>
              <w:t>Revenues ($MM, previous year)</w:t>
            </w:r>
          </w:p>
        </w:tc>
        <w:tc>
          <w:tcPr>
            <w:tcW w:w="4336" w:type="dxa"/>
            <w:shd w:val="clear" w:color="auto" w:fill="FFFF99"/>
          </w:tcPr>
          <w:p w14:paraId="35F0719A" w14:textId="2ED46A9A" w:rsidR="00B711A7" w:rsidRPr="00E30282" w:rsidRDefault="00B711A7" w:rsidP="00B711A7">
            <w:pPr>
              <w:rPr>
                <w:rFonts w:ascii="Garamond" w:hAnsi="Garamond"/>
                <w:szCs w:val="24"/>
              </w:rPr>
            </w:pPr>
            <w:r w:rsidRPr="00E30282">
              <w:rPr>
                <w:rFonts w:ascii="Garamond" w:hAnsi="Garamond"/>
                <w:szCs w:val="24"/>
              </w:rPr>
              <w:t xml:space="preserve">2019 - $530,860 MM </w:t>
            </w:r>
          </w:p>
        </w:tc>
      </w:tr>
      <w:tr w:rsidR="00B711A7" w:rsidRPr="00E30282" w14:paraId="34BA39C0" w14:textId="77777777" w:rsidTr="00A312EB">
        <w:tc>
          <w:tcPr>
            <w:tcW w:w="4294" w:type="dxa"/>
            <w:vAlign w:val="bottom"/>
          </w:tcPr>
          <w:p w14:paraId="75F56136" w14:textId="77777777" w:rsidR="00B711A7" w:rsidRPr="00E30282" w:rsidRDefault="00B711A7" w:rsidP="00B711A7">
            <w:pPr>
              <w:rPr>
                <w:rFonts w:ascii="Garamond" w:hAnsi="Garamond"/>
                <w:szCs w:val="24"/>
              </w:rPr>
            </w:pPr>
            <w:r w:rsidRPr="00E30282">
              <w:rPr>
                <w:rFonts w:ascii="Garamond" w:hAnsi="Garamond"/>
                <w:szCs w:val="24"/>
              </w:rPr>
              <w:t>Revenues ($MM, 2 years prior)</w:t>
            </w:r>
          </w:p>
        </w:tc>
        <w:tc>
          <w:tcPr>
            <w:tcW w:w="4336" w:type="dxa"/>
            <w:shd w:val="clear" w:color="auto" w:fill="FFFF99"/>
          </w:tcPr>
          <w:p w14:paraId="619F3B7E" w14:textId="5DA6123F" w:rsidR="00B711A7" w:rsidRPr="00E30282" w:rsidRDefault="00B711A7" w:rsidP="00B711A7">
            <w:pPr>
              <w:rPr>
                <w:rFonts w:ascii="Garamond" w:hAnsi="Garamond"/>
                <w:szCs w:val="24"/>
              </w:rPr>
            </w:pPr>
            <w:r w:rsidRPr="00E30282">
              <w:rPr>
                <w:rFonts w:ascii="Garamond" w:hAnsi="Garamond"/>
                <w:szCs w:val="24"/>
              </w:rPr>
              <w:t>2018 - $420,068 MM</w:t>
            </w:r>
          </w:p>
        </w:tc>
      </w:tr>
      <w:tr w:rsidR="00B711A7" w:rsidRPr="00E30282" w14:paraId="64B901A0" w14:textId="77777777" w:rsidTr="00A312EB">
        <w:tc>
          <w:tcPr>
            <w:tcW w:w="4294" w:type="dxa"/>
            <w:vAlign w:val="bottom"/>
          </w:tcPr>
          <w:p w14:paraId="67464095" w14:textId="77777777" w:rsidR="00B711A7" w:rsidRPr="00E30282" w:rsidRDefault="00B711A7" w:rsidP="00B711A7">
            <w:pPr>
              <w:rPr>
                <w:rFonts w:ascii="Garamond" w:hAnsi="Garamond"/>
                <w:szCs w:val="24"/>
              </w:rPr>
            </w:pPr>
            <w:r w:rsidRPr="00E30282">
              <w:rPr>
                <w:rFonts w:ascii="Garamond" w:hAnsi="Garamond"/>
                <w:szCs w:val="24"/>
              </w:rPr>
              <w:t>% Of Revenue from Indiana customers</w:t>
            </w:r>
          </w:p>
        </w:tc>
        <w:tc>
          <w:tcPr>
            <w:tcW w:w="4336" w:type="dxa"/>
            <w:shd w:val="clear" w:color="auto" w:fill="FFFF99"/>
          </w:tcPr>
          <w:p w14:paraId="21ED7EA2" w14:textId="77777777" w:rsidR="00726AFA" w:rsidRPr="00E30282" w:rsidRDefault="00726AFA" w:rsidP="00726AFA">
            <w:pPr>
              <w:rPr>
                <w:rFonts w:ascii="Garamond" w:hAnsi="Garamond"/>
                <w:szCs w:val="24"/>
              </w:rPr>
            </w:pPr>
            <w:r w:rsidRPr="00E30282">
              <w:rPr>
                <w:rFonts w:ascii="Garamond" w:hAnsi="Garamond"/>
                <w:szCs w:val="24"/>
              </w:rPr>
              <w:t>2019 – 1.220053%</w:t>
            </w:r>
          </w:p>
          <w:p w14:paraId="0D287910" w14:textId="2F1FE32C" w:rsidR="00B711A7" w:rsidRPr="00E30282" w:rsidRDefault="00726AFA" w:rsidP="00726AFA">
            <w:pPr>
              <w:rPr>
                <w:rFonts w:ascii="Garamond" w:hAnsi="Garamond"/>
                <w:szCs w:val="24"/>
              </w:rPr>
            </w:pPr>
            <w:r w:rsidRPr="00E30282">
              <w:rPr>
                <w:rFonts w:ascii="Garamond" w:hAnsi="Garamond"/>
                <w:szCs w:val="24"/>
              </w:rPr>
              <w:t>2018 – 1.688224%</w:t>
            </w:r>
          </w:p>
        </w:tc>
      </w:tr>
    </w:tbl>
    <w:p w14:paraId="2880346A" w14:textId="77777777" w:rsidR="0045070F" w:rsidRPr="00E30282" w:rsidRDefault="0045070F" w:rsidP="00FD5220">
      <w:pPr>
        <w:rPr>
          <w:rFonts w:ascii="Garamond" w:hAnsi="Garamond"/>
          <w:b/>
          <w:szCs w:val="24"/>
        </w:rPr>
      </w:pPr>
    </w:p>
    <w:p w14:paraId="59677F74" w14:textId="77777777" w:rsidR="0000708C" w:rsidRPr="00E30282" w:rsidRDefault="0000708C" w:rsidP="0000708C">
      <w:pPr>
        <w:widowControl/>
        <w:numPr>
          <w:ilvl w:val="1"/>
          <w:numId w:val="21"/>
        </w:numPr>
        <w:rPr>
          <w:rFonts w:ascii="Garamond" w:hAnsi="Garamond" w:cs="Calibri"/>
          <w:b/>
        </w:rPr>
      </w:pPr>
      <w:r w:rsidRPr="00E30282">
        <w:rPr>
          <w:rFonts w:ascii="Garamond" w:hAnsi="Garamond" w:cs="Calibri"/>
        </w:rPr>
        <w:t>Does your Company have a formal disaster recovery plan? Please provide a yes/no response.  If no, please provide an explanation of any alternative solution your company has to offer.  If yes, please note and include as an attachment.</w:t>
      </w:r>
    </w:p>
    <w:p w14:paraId="729160C6" w14:textId="77777777" w:rsidR="0000708C" w:rsidRPr="00E30282" w:rsidRDefault="0000708C" w:rsidP="0000708C">
      <w:pPr>
        <w:widowControl/>
        <w:ind w:left="1080"/>
        <w:rPr>
          <w:rFonts w:ascii="Garamond" w:hAnsi="Garamond" w:cs="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E30282" w14:paraId="37F65C7A" w14:textId="77777777" w:rsidTr="00CA327C">
        <w:tc>
          <w:tcPr>
            <w:tcW w:w="8856" w:type="dxa"/>
            <w:shd w:val="clear" w:color="auto" w:fill="FFFF99"/>
          </w:tcPr>
          <w:p w14:paraId="380C1BFD" w14:textId="0623C792" w:rsidR="0027127B" w:rsidRPr="00E30282" w:rsidRDefault="00C26724" w:rsidP="0027127B">
            <w:pPr>
              <w:rPr>
                <w:rFonts w:ascii="Garamond" w:hAnsi="Garamond" w:cs="Calibri"/>
              </w:rPr>
            </w:pPr>
            <w:r w:rsidRPr="00E30282">
              <w:rPr>
                <w:rFonts w:ascii="Garamond" w:hAnsi="Garamond" w:cs="Calibri"/>
              </w:rPr>
              <w:t>Yes.</w:t>
            </w:r>
            <w:r w:rsidR="00FA3D5F" w:rsidRPr="00E30282">
              <w:rPr>
                <w:rFonts w:ascii="Garamond" w:hAnsi="Garamond" w:cs="Calibri"/>
              </w:rPr>
              <w:t xml:space="preserve"> </w:t>
            </w:r>
            <w:r w:rsidR="0027127B" w:rsidRPr="00E30282">
              <w:rPr>
                <w:rFonts w:ascii="Garamond" w:hAnsi="Garamond" w:cs="Calibri"/>
              </w:rPr>
              <w:t>Axon has implemented a comprehensive Business Continuity Plan to ensure ongoing operations of Axon operations and services in the event of adverse events. Included in the Plan are system resiliency and recovery plans for Axon Evidence for all global deployments. Axon Evidence was designed and is operated as a highly available cloud application. Multiple redundant components are used throughout the system architecture which allows for the application to attain high levels of reliability with expectation of unreliable components. Axon Evidence assumes failure of these unreliable components. This detail is covered in Axon Cloud Services Disaster Recovery Strategies and includes design and operational considerations to ensure operations in the presence of adverse events. The Disaster Recovery Strategies detail strategies against the loss or degradation of any redundantly virtualized component managed by Axon or services leveraged and inherited as part of Microsoft Azure's services.</w:t>
            </w:r>
          </w:p>
          <w:p w14:paraId="439A8EEE" w14:textId="10C8A6FC" w:rsidR="0027127B" w:rsidRPr="00E30282" w:rsidRDefault="0027127B" w:rsidP="0027127B">
            <w:pPr>
              <w:rPr>
                <w:rFonts w:ascii="Garamond" w:hAnsi="Garamond" w:cs="Calibri"/>
              </w:rPr>
            </w:pPr>
            <w:r w:rsidRPr="00E30282">
              <w:rPr>
                <w:rFonts w:ascii="Garamond" w:hAnsi="Garamond" w:cs="Calibri"/>
              </w:rPr>
              <w:t xml:space="preserve">In the event of a major disaster that results in a full loss of a Microsoft Azure region, Axon has created the Axon Evidence Information System Contingency Plan (ISCP). The ISCP focuses on the recovery of Axon Evidence to a secondary Microsoft Azure region. All data centers offer world-class security and system protection. All data </w:t>
            </w:r>
            <w:r w:rsidR="00B21B72" w:rsidRPr="00E30282">
              <w:rPr>
                <w:rFonts w:ascii="Garamond" w:hAnsi="Garamond" w:cs="Calibri"/>
              </w:rPr>
              <w:t>centers</w:t>
            </w:r>
            <w:r w:rsidRPr="00E30282">
              <w:rPr>
                <w:rFonts w:ascii="Garamond" w:hAnsi="Garamond" w:cs="Calibri"/>
              </w:rPr>
              <w:t xml:space="preserve"> employ backup power, climate control, alarms, and seismic bracing.</w:t>
            </w:r>
          </w:p>
          <w:p w14:paraId="1B6A0805" w14:textId="77777777" w:rsidR="0027127B" w:rsidRPr="00E30282" w:rsidRDefault="0027127B" w:rsidP="0027127B">
            <w:pPr>
              <w:rPr>
                <w:rFonts w:ascii="Garamond" w:hAnsi="Garamond" w:cs="Calibri"/>
              </w:rPr>
            </w:pPr>
            <w:r w:rsidRPr="00E30282">
              <w:rPr>
                <w:rFonts w:ascii="Garamond" w:hAnsi="Garamond" w:cs="Calibri"/>
              </w:rPr>
              <w:t>The application's highly resilient architecture and application delivery is supported by the Service Level Agreement established with Axon’s customer base.</w:t>
            </w:r>
          </w:p>
          <w:p w14:paraId="4DC26D33" w14:textId="631B0046" w:rsidR="0027127B" w:rsidRPr="00E30282" w:rsidRDefault="0027127B" w:rsidP="0027127B">
            <w:pPr>
              <w:rPr>
                <w:rFonts w:ascii="Garamond" w:hAnsi="Garamond" w:cs="Calibri"/>
              </w:rPr>
            </w:pPr>
            <w:r w:rsidRPr="00E30282">
              <w:rPr>
                <w:rFonts w:ascii="Garamond" w:hAnsi="Garamond" w:cs="Calibri"/>
              </w:rPr>
              <w:t>The results of Axon’s last business continuity/disaster recovery tests were positive and resulting action items are managed as part of Axon's overall Business Continuity Program.</w:t>
            </w:r>
          </w:p>
          <w:p w14:paraId="2533C7EC" w14:textId="77777777" w:rsidR="00E00A42" w:rsidRPr="00E30282" w:rsidRDefault="00E00A42" w:rsidP="00E00A42">
            <w:pPr>
              <w:rPr>
                <w:rFonts w:ascii="Garamond" w:hAnsi="Garamond" w:cs="Calibri"/>
              </w:rPr>
            </w:pPr>
            <w:r w:rsidRPr="00E30282">
              <w:rPr>
                <w:rFonts w:ascii="Garamond" w:hAnsi="Garamond" w:cs="Calibri"/>
              </w:rPr>
              <w:t>Axon’s last business continuity/disaster recovery test was conducted in March of 2020. The results were satisfactory and in-line with our Business Continuity objectives.</w:t>
            </w:r>
          </w:p>
          <w:p w14:paraId="086C60BB" w14:textId="77777777" w:rsidR="00E00A42" w:rsidRPr="00E30282" w:rsidRDefault="00E00A42" w:rsidP="00E00A42">
            <w:pPr>
              <w:rPr>
                <w:rFonts w:ascii="Garamond" w:hAnsi="Garamond" w:cs="Calibri"/>
              </w:rPr>
            </w:pPr>
            <w:r w:rsidRPr="00E30282">
              <w:rPr>
                <w:rFonts w:ascii="Garamond" w:hAnsi="Garamond" w:cs="Calibri"/>
              </w:rPr>
              <w:t>For security reasons, we don’t share the test results, however; we can share our Business Continuity Plan Overview. To do so, we will need the email addresses of the recipients to provide access.</w:t>
            </w:r>
          </w:p>
          <w:p w14:paraId="44C80414" w14:textId="0B96D5B5" w:rsidR="0027127B" w:rsidRDefault="00E00A42" w:rsidP="00E00A42">
            <w:pPr>
              <w:rPr>
                <w:rFonts w:ascii="Garamond" w:hAnsi="Garamond" w:cs="Calibri"/>
              </w:rPr>
            </w:pPr>
            <w:r w:rsidRPr="00E30282">
              <w:rPr>
                <w:rFonts w:ascii="Garamond" w:hAnsi="Garamond" w:cs="Calibri"/>
              </w:rPr>
              <w:t>Axon’s Business Continuity Plan and supporting recovery plans are ISO 27001 certified and are subject to an independent audit at least annually as part of Axon’s Trust and Compliance program.</w:t>
            </w:r>
            <w:r w:rsidR="00B203B1" w:rsidRPr="00E30282">
              <w:rPr>
                <w:rFonts w:ascii="Garamond" w:hAnsi="Garamond" w:cs="Calibri"/>
              </w:rPr>
              <w:t xml:space="preserve"> </w:t>
            </w:r>
          </w:p>
          <w:p w14:paraId="34914072" w14:textId="77777777" w:rsidR="00DC3348" w:rsidRPr="00E30282" w:rsidRDefault="00DC3348" w:rsidP="00E00A42">
            <w:pPr>
              <w:rPr>
                <w:rFonts w:ascii="Garamond" w:hAnsi="Garamond" w:cs="Calibri"/>
              </w:rPr>
            </w:pPr>
          </w:p>
          <w:p w14:paraId="1FFA06DF" w14:textId="15C5151F" w:rsidR="001A3F0B" w:rsidRPr="00E30282" w:rsidRDefault="001A3F0B" w:rsidP="0027127B">
            <w:pPr>
              <w:rPr>
                <w:rFonts w:ascii="Garamond" w:hAnsi="Garamond" w:cs="Calibri"/>
                <w:b/>
                <w:bCs/>
              </w:rPr>
            </w:pPr>
            <w:r w:rsidRPr="00E30282">
              <w:rPr>
                <w:rFonts w:ascii="Garamond" w:hAnsi="Garamond" w:cs="Calibri"/>
                <w:b/>
                <w:bCs/>
              </w:rPr>
              <w:lastRenderedPageBreak/>
              <w:t>ATTACHMENTS</w:t>
            </w:r>
          </w:p>
          <w:p w14:paraId="4E3A91C0" w14:textId="2E147583" w:rsidR="001A3F0B" w:rsidRPr="00E30282" w:rsidRDefault="00B42932" w:rsidP="00CA67EF">
            <w:pPr>
              <w:pStyle w:val="ListParagraph"/>
              <w:numPr>
                <w:ilvl w:val="0"/>
                <w:numId w:val="24"/>
              </w:numPr>
              <w:rPr>
                <w:rFonts w:ascii="Garamond" w:hAnsi="Garamond" w:cs="Calibri"/>
              </w:rPr>
            </w:pPr>
            <w:r w:rsidRPr="00E30282">
              <w:rPr>
                <w:rFonts w:ascii="Garamond" w:hAnsi="Garamond" w:cs="Calibri"/>
              </w:rPr>
              <w:t>ISO 27001, 27018 Certificates – Attachment E</w:t>
            </w:r>
            <w:r w:rsidR="00C21648" w:rsidRPr="00E30282">
              <w:rPr>
                <w:rFonts w:ascii="Garamond" w:hAnsi="Garamond" w:cs="Calibri"/>
              </w:rPr>
              <w:t>6</w:t>
            </w:r>
          </w:p>
        </w:tc>
      </w:tr>
    </w:tbl>
    <w:p w14:paraId="0146731D" w14:textId="77777777" w:rsidR="0000708C" w:rsidRPr="00E30282" w:rsidRDefault="0000708C" w:rsidP="0000708C">
      <w:pPr>
        <w:widowControl/>
        <w:ind w:left="1080"/>
        <w:rPr>
          <w:rFonts w:ascii="Garamond" w:hAnsi="Garamond" w:cs="Calibri"/>
          <w:b/>
        </w:rPr>
      </w:pPr>
    </w:p>
    <w:p w14:paraId="06BADB42" w14:textId="77777777" w:rsidR="0000708C" w:rsidRPr="00E30282" w:rsidRDefault="0000708C" w:rsidP="0000708C">
      <w:pPr>
        <w:widowControl/>
        <w:numPr>
          <w:ilvl w:val="1"/>
          <w:numId w:val="21"/>
        </w:numPr>
        <w:rPr>
          <w:rFonts w:ascii="Garamond" w:hAnsi="Garamond" w:cs="Calibri"/>
          <w:b/>
        </w:rPr>
      </w:pPr>
      <w:r w:rsidRPr="00E30282">
        <w:rPr>
          <w:rFonts w:ascii="Garamond" w:hAnsi="Garamond" w:cs="Calibri"/>
        </w:rPr>
        <w:t>What is your company’s technology and process for securing any State information that is maintained within your company?</w:t>
      </w:r>
    </w:p>
    <w:p w14:paraId="497A1D89" w14:textId="77777777" w:rsidR="0000708C" w:rsidRPr="00E30282" w:rsidRDefault="0000708C" w:rsidP="0000708C">
      <w:pPr>
        <w:widowControl/>
        <w:ind w:left="1080"/>
        <w:rPr>
          <w:rFonts w:ascii="Garamond" w:hAnsi="Garamond" w:cs="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E30282" w14:paraId="68AA6526" w14:textId="77777777" w:rsidTr="00CA327C">
        <w:tc>
          <w:tcPr>
            <w:tcW w:w="8856" w:type="dxa"/>
            <w:shd w:val="clear" w:color="auto" w:fill="FFFF99"/>
          </w:tcPr>
          <w:p w14:paraId="36858C27" w14:textId="77777777" w:rsidR="008C1569" w:rsidRPr="00E30282" w:rsidRDefault="006466F9" w:rsidP="000B6DE3">
            <w:pPr>
              <w:rPr>
                <w:rFonts w:ascii="Garamond" w:hAnsi="Garamond" w:cs="Calibri"/>
                <w:bCs/>
              </w:rPr>
            </w:pPr>
            <w:r w:rsidRPr="00E30282">
              <w:rPr>
                <w:rFonts w:ascii="Garamond" w:hAnsi="Garamond" w:cs="Calibri"/>
                <w:bCs/>
              </w:rPr>
              <w:t xml:space="preserve">Axon Evidence has a dedicated Information Security team solely focused on keeping our digital evidence management solution secure and uncompromised. Our team remains vigilant in ensuring formal security practices are implemented and regularly assessed for continued effectiveness. These practices include but are not limited to access management, configuration management, vulnerability management, and security monitoring &amp; response. </w:t>
            </w:r>
          </w:p>
          <w:p w14:paraId="4922836B" w14:textId="73664C2F" w:rsidR="000B6DE3" w:rsidRPr="00E30282" w:rsidRDefault="000B6DE3" w:rsidP="000B6DE3">
            <w:pPr>
              <w:rPr>
                <w:rFonts w:ascii="Garamond" w:hAnsi="Garamond" w:cs="Calibri"/>
                <w:bCs/>
              </w:rPr>
            </w:pPr>
            <w:r w:rsidRPr="00E30282">
              <w:rPr>
                <w:rFonts w:ascii="Garamond" w:hAnsi="Garamond" w:cs="Calibri"/>
                <w:bCs/>
              </w:rPr>
              <w:t xml:space="preserve">Axon Evidence offers numerous Data Security Management Functions. Axon meets and exceeds industry standards for the architecture and security of Axon Evidence. Axon has developed and operates secure software development lifecycle procedures (SDLC). Execution within the SDLC ensures security is evaluated at every phase of development and that quality measures are met. </w:t>
            </w:r>
          </w:p>
          <w:p w14:paraId="4C188EEA" w14:textId="77777777" w:rsidR="000B6DE3" w:rsidRPr="00E30282" w:rsidRDefault="000B6DE3" w:rsidP="000B6DE3">
            <w:pPr>
              <w:rPr>
                <w:rFonts w:ascii="Garamond" w:hAnsi="Garamond" w:cs="Calibri"/>
                <w:bCs/>
              </w:rPr>
            </w:pPr>
            <w:r w:rsidRPr="00E30282">
              <w:rPr>
                <w:rFonts w:ascii="Garamond" w:hAnsi="Garamond" w:cs="Calibri"/>
                <w:bCs/>
              </w:rPr>
              <w:t>Our information security certifications and compliances verify the measures Axon takes to ensure data security. We have achieved the following certifications for Axon Evidence:</w:t>
            </w:r>
          </w:p>
          <w:p w14:paraId="652F8830" w14:textId="77777777" w:rsidR="000B6DE3" w:rsidRPr="00E30282" w:rsidRDefault="000B6DE3" w:rsidP="000B6DE3">
            <w:pPr>
              <w:pStyle w:val="ListParagraph"/>
              <w:numPr>
                <w:ilvl w:val="0"/>
                <w:numId w:val="24"/>
              </w:numPr>
              <w:rPr>
                <w:rFonts w:ascii="Garamond" w:hAnsi="Garamond" w:cs="Calibri"/>
              </w:rPr>
            </w:pPr>
            <w:r w:rsidRPr="00E30282">
              <w:rPr>
                <w:rFonts w:ascii="Garamond" w:hAnsi="Garamond" w:cs="Calibri"/>
              </w:rPr>
              <w:t>ISO/IEC 27001:2013 Certified - Information Security Management Standards</w:t>
            </w:r>
          </w:p>
          <w:p w14:paraId="6B8889D4" w14:textId="77777777" w:rsidR="000B6DE3" w:rsidRPr="00E30282" w:rsidRDefault="000B6DE3" w:rsidP="000B6DE3">
            <w:pPr>
              <w:pStyle w:val="ListParagraph"/>
              <w:numPr>
                <w:ilvl w:val="0"/>
                <w:numId w:val="24"/>
              </w:numPr>
              <w:rPr>
                <w:rFonts w:ascii="Garamond" w:hAnsi="Garamond" w:cs="Calibri"/>
              </w:rPr>
            </w:pPr>
            <w:r w:rsidRPr="00E30282">
              <w:rPr>
                <w:rFonts w:ascii="Garamond" w:hAnsi="Garamond" w:cs="Calibri"/>
              </w:rPr>
              <w:t>ISO/IEC 27018:2014 Certified - Code of Practice for Protecting Personal Data in the Cloud</w:t>
            </w:r>
          </w:p>
          <w:p w14:paraId="701C7589" w14:textId="77777777" w:rsidR="000B6DE3" w:rsidRPr="00E30282" w:rsidRDefault="000B6DE3" w:rsidP="000B6DE3">
            <w:pPr>
              <w:pStyle w:val="ListParagraph"/>
              <w:numPr>
                <w:ilvl w:val="0"/>
                <w:numId w:val="24"/>
              </w:numPr>
              <w:rPr>
                <w:rFonts w:ascii="Garamond" w:hAnsi="Garamond" w:cs="Calibri"/>
              </w:rPr>
            </w:pPr>
            <w:r w:rsidRPr="00E30282">
              <w:rPr>
                <w:rFonts w:ascii="Garamond" w:hAnsi="Garamond" w:cs="Calibri"/>
              </w:rPr>
              <w:t>CJIS Compliant</w:t>
            </w:r>
          </w:p>
          <w:p w14:paraId="0ED5FBCA" w14:textId="77777777" w:rsidR="000B6DE3" w:rsidRPr="00E30282" w:rsidRDefault="000B6DE3" w:rsidP="000B6DE3">
            <w:pPr>
              <w:pStyle w:val="ListParagraph"/>
              <w:numPr>
                <w:ilvl w:val="0"/>
                <w:numId w:val="24"/>
              </w:numPr>
              <w:rPr>
                <w:rFonts w:ascii="Garamond" w:hAnsi="Garamond" w:cs="Calibri"/>
              </w:rPr>
            </w:pPr>
            <w:r w:rsidRPr="00E30282">
              <w:rPr>
                <w:rFonts w:ascii="Garamond" w:hAnsi="Garamond" w:cs="Calibri"/>
              </w:rPr>
              <w:t>CALEA Standard 17.5.4 Compliant</w:t>
            </w:r>
          </w:p>
          <w:p w14:paraId="422920F7" w14:textId="77777777" w:rsidR="000B6DE3" w:rsidRPr="00E30282" w:rsidRDefault="000B6DE3" w:rsidP="000B6DE3">
            <w:pPr>
              <w:pStyle w:val="ListParagraph"/>
              <w:numPr>
                <w:ilvl w:val="0"/>
                <w:numId w:val="24"/>
              </w:numPr>
              <w:rPr>
                <w:rFonts w:ascii="Garamond" w:hAnsi="Garamond" w:cs="Calibri"/>
              </w:rPr>
            </w:pPr>
            <w:r w:rsidRPr="00E30282">
              <w:rPr>
                <w:rFonts w:ascii="Garamond" w:hAnsi="Garamond" w:cs="Calibri"/>
              </w:rPr>
              <w:t>AICPA SOC Type 2 Reporting</w:t>
            </w:r>
          </w:p>
          <w:p w14:paraId="3EE2807E" w14:textId="77777777" w:rsidR="000B6DE3" w:rsidRPr="00E30282" w:rsidRDefault="000B6DE3" w:rsidP="000B6DE3">
            <w:pPr>
              <w:pStyle w:val="ListParagraph"/>
              <w:numPr>
                <w:ilvl w:val="0"/>
                <w:numId w:val="24"/>
              </w:numPr>
              <w:rPr>
                <w:rFonts w:ascii="Garamond" w:hAnsi="Garamond" w:cs="Calibri"/>
              </w:rPr>
            </w:pPr>
            <w:r w:rsidRPr="00E30282">
              <w:rPr>
                <w:rFonts w:ascii="Garamond" w:hAnsi="Garamond" w:cs="Calibri"/>
              </w:rPr>
              <w:t>Cloud Security Alliance - CSA STAR Attestation (Level Two)</w:t>
            </w:r>
          </w:p>
          <w:p w14:paraId="126836AC" w14:textId="77777777" w:rsidR="000B6DE3" w:rsidRPr="00E30282" w:rsidRDefault="000B6DE3" w:rsidP="000B6DE3">
            <w:pPr>
              <w:pStyle w:val="ListParagraph"/>
              <w:numPr>
                <w:ilvl w:val="0"/>
                <w:numId w:val="24"/>
              </w:numPr>
              <w:rPr>
                <w:rFonts w:ascii="Garamond" w:hAnsi="Garamond" w:cs="Calibri"/>
              </w:rPr>
            </w:pPr>
            <w:r w:rsidRPr="00E30282">
              <w:rPr>
                <w:rFonts w:ascii="Garamond" w:hAnsi="Garamond" w:cs="Calibri"/>
              </w:rPr>
              <w:t>Cloud Security Alliance - CSA STAR Self-Assessment (Level One)</w:t>
            </w:r>
          </w:p>
          <w:p w14:paraId="4306103E" w14:textId="77777777" w:rsidR="000B6DE3" w:rsidRPr="00E30282" w:rsidRDefault="000B6DE3" w:rsidP="000B6DE3">
            <w:pPr>
              <w:pStyle w:val="ListParagraph"/>
              <w:numPr>
                <w:ilvl w:val="0"/>
                <w:numId w:val="24"/>
              </w:numPr>
              <w:rPr>
                <w:rFonts w:ascii="Garamond" w:hAnsi="Garamond" w:cs="Calibri"/>
              </w:rPr>
            </w:pPr>
            <w:r w:rsidRPr="00E30282">
              <w:rPr>
                <w:rFonts w:ascii="Garamond" w:hAnsi="Garamond" w:cs="Calibri"/>
              </w:rPr>
              <w:t>FedRAMP Joint Authorization Board (JAB) Provisional Authority to Operate (P-ATO) at the Moderate Impact Level (applicable only to the US Federal Region of Axon Evidence). Axon has achieved a FedRAMP Joint Authorization Board (JAB) Provisional Authority to Operate (P-ATO) at the Moderate Impact Level.</w:t>
            </w:r>
          </w:p>
          <w:p w14:paraId="4F69267B" w14:textId="77777777" w:rsidR="00D76A6A" w:rsidRPr="00E30282" w:rsidRDefault="00D76A6A" w:rsidP="00D76A6A">
            <w:pPr>
              <w:rPr>
                <w:rFonts w:ascii="Garamond" w:hAnsi="Garamond" w:cs="Calibri"/>
                <w:bCs/>
              </w:rPr>
            </w:pPr>
            <w:r w:rsidRPr="00E30282">
              <w:rPr>
                <w:rFonts w:ascii="Garamond" w:hAnsi="Garamond" w:cs="Calibri"/>
                <w:bCs/>
              </w:rPr>
              <w:t xml:space="preserve">Axon Evidence uses strong encryption to protect evidence data in transit and at rest. CJIS-compliant cryptography has been implemented for Axon Evidence (FIPS 140-2 validated for data in transit and AES-256 of NSA's Suite B for data at rest). </w:t>
            </w:r>
          </w:p>
          <w:p w14:paraId="0FF62E21" w14:textId="77777777" w:rsidR="00D76A6A" w:rsidRPr="00E30282" w:rsidRDefault="00D76A6A" w:rsidP="00D76A6A">
            <w:pPr>
              <w:rPr>
                <w:rFonts w:ascii="Garamond" w:hAnsi="Garamond" w:cs="Calibri"/>
                <w:b/>
              </w:rPr>
            </w:pPr>
            <w:r w:rsidRPr="00E30282">
              <w:rPr>
                <w:rFonts w:ascii="Garamond" w:hAnsi="Garamond" w:cs="Calibri"/>
                <w:b/>
              </w:rPr>
              <w:t>Data Protection</w:t>
            </w:r>
          </w:p>
          <w:p w14:paraId="72545B9C" w14:textId="77777777" w:rsidR="00D76A6A" w:rsidRPr="00E30282" w:rsidRDefault="00D76A6A" w:rsidP="00D76A6A">
            <w:pPr>
              <w:pStyle w:val="ListParagraph"/>
              <w:numPr>
                <w:ilvl w:val="0"/>
                <w:numId w:val="24"/>
              </w:numPr>
              <w:rPr>
                <w:rFonts w:ascii="Garamond" w:hAnsi="Garamond" w:cs="Calibri"/>
              </w:rPr>
            </w:pPr>
            <w:r w:rsidRPr="00E30282">
              <w:rPr>
                <w:rFonts w:ascii="Garamond" w:hAnsi="Garamond" w:cs="Calibri"/>
              </w:rPr>
              <w:t>DATA IN TRANSIT – Evidence data is encrypted during transfer: SSL with RSA 2048 bit key, 256-bit ciphers, TLS 1.2, Perfect Forward Secrecy</w:t>
            </w:r>
          </w:p>
          <w:p w14:paraId="6CCBFCB4" w14:textId="47A18A97" w:rsidR="000B6DE3" w:rsidRPr="00E30282" w:rsidRDefault="00D76A6A" w:rsidP="00D76A6A">
            <w:pPr>
              <w:pStyle w:val="ListParagraph"/>
              <w:numPr>
                <w:ilvl w:val="0"/>
                <w:numId w:val="24"/>
              </w:numPr>
              <w:rPr>
                <w:rFonts w:ascii="Garamond" w:hAnsi="Garamond" w:cs="Calibri"/>
                <w:bCs/>
              </w:rPr>
            </w:pPr>
            <w:r w:rsidRPr="00E30282">
              <w:rPr>
                <w:rFonts w:ascii="Garamond" w:hAnsi="Garamond" w:cs="Calibri"/>
              </w:rPr>
              <w:t xml:space="preserve">DATA AT REST – Evidence data is encrypted in storage: 256-bit Advanced Encryption Standard (AES-256) </w:t>
            </w:r>
          </w:p>
        </w:tc>
      </w:tr>
    </w:tbl>
    <w:p w14:paraId="6BF74209" w14:textId="77777777" w:rsidR="0000708C" w:rsidRPr="00E30282" w:rsidRDefault="0000708C" w:rsidP="00FD5220">
      <w:pPr>
        <w:rPr>
          <w:rFonts w:ascii="Garamond" w:hAnsi="Garamond"/>
          <w:b/>
          <w:szCs w:val="24"/>
        </w:rPr>
      </w:pPr>
    </w:p>
    <w:p w14:paraId="07AD4E4E" w14:textId="77777777" w:rsidR="0009502C" w:rsidRPr="00E30282" w:rsidRDefault="0009502C" w:rsidP="0045070F">
      <w:pPr>
        <w:widowControl/>
        <w:numPr>
          <w:ilvl w:val="2"/>
          <w:numId w:val="16"/>
        </w:numPr>
        <w:jc w:val="both"/>
        <w:rPr>
          <w:rFonts w:ascii="Garamond" w:hAnsi="Garamond"/>
          <w:szCs w:val="24"/>
        </w:rPr>
      </w:pPr>
      <w:r w:rsidRPr="00E30282">
        <w:rPr>
          <w:rFonts w:ascii="Garamond" w:hAnsi="Garamond"/>
          <w:b/>
          <w:szCs w:val="24"/>
        </w:rPr>
        <w:t xml:space="preserve">Experience Serving State Governments - </w:t>
      </w:r>
      <w:r w:rsidRPr="00E30282">
        <w:rPr>
          <w:rFonts w:ascii="Garamond" w:hAnsi="Garamond"/>
          <w:szCs w:val="24"/>
        </w:rPr>
        <w:t>Please provide a brief description of your company’s experience in serving state governments and/or quasi-governmental accounts.</w:t>
      </w:r>
    </w:p>
    <w:p w14:paraId="1EA1C3B4" w14:textId="77777777" w:rsidR="005A0FC8" w:rsidRPr="00E30282" w:rsidRDefault="005A0FC8" w:rsidP="005A0FC8">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E30282" w14:paraId="577C9AC1" w14:textId="77777777" w:rsidTr="002960D5">
        <w:tc>
          <w:tcPr>
            <w:tcW w:w="8856" w:type="dxa"/>
            <w:shd w:val="clear" w:color="auto" w:fill="FFFF99"/>
          </w:tcPr>
          <w:p w14:paraId="7C791A84" w14:textId="77777777" w:rsidR="00EB3BAF" w:rsidRPr="00E30282" w:rsidRDefault="00EB3BAF" w:rsidP="00EB3BAF">
            <w:pPr>
              <w:rPr>
                <w:rFonts w:ascii="Garamond" w:hAnsi="Garamond" w:cs="Calibri"/>
                <w:bCs/>
              </w:rPr>
            </w:pPr>
            <w:r w:rsidRPr="00E30282">
              <w:rPr>
                <w:rFonts w:ascii="Garamond" w:hAnsi="Garamond" w:cs="Calibri"/>
                <w:bCs/>
              </w:rPr>
              <w:t xml:space="preserve">The priorities and challenges of law enforcement have been at the core of Axon’s mission, and our mission is simple: protect life. Founded in 1993, we first transformed law </w:t>
            </w:r>
            <w:r w:rsidRPr="00E30282">
              <w:rPr>
                <w:rFonts w:ascii="Garamond" w:hAnsi="Garamond" w:cs="Calibri"/>
                <w:bCs/>
              </w:rPr>
              <w:lastRenderedPageBreak/>
              <w:t>enforcement with our TASER conducted energy weapons (CEW). Today, we continue to define smarter policing with our growing suite of technology solutions. Axon has been providing body-worn cameras to law enforcement for approximately twelve years and we are committed to developing the latest technologies to make the world a safer place.</w:t>
            </w:r>
          </w:p>
          <w:p w14:paraId="4CFB4792" w14:textId="77777777" w:rsidR="00EB3BAF" w:rsidRPr="00E30282" w:rsidRDefault="00EB3BAF" w:rsidP="00EB3BAF">
            <w:pPr>
              <w:rPr>
                <w:rFonts w:ascii="Garamond" w:hAnsi="Garamond" w:cs="Calibri"/>
                <w:bCs/>
              </w:rPr>
            </w:pPr>
            <w:r w:rsidRPr="00E30282">
              <w:rPr>
                <w:rFonts w:ascii="Garamond" w:hAnsi="Garamond" w:cs="Calibri"/>
                <w:bCs/>
              </w:rPr>
              <w:t>Axon creates connected technologies for truth in public safety. Building on a history of innovation in policing, our hardware and software solutions are designed specifically for law enforcement. Axon is not just a collection of individual technologies; it is a cohesive ecosystem. Every product works together, built by the same team of engineers and supported by the same technicians.</w:t>
            </w:r>
          </w:p>
          <w:p w14:paraId="0C43DCC0" w14:textId="77777777" w:rsidR="00EE3E6A" w:rsidRPr="00E30282" w:rsidRDefault="00EB3BAF" w:rsidP="00EB3BAF">
            <w:pPr>
              <w:rPr>
                <w:rFonts w:ascii="Garamond" w:hAnsi="Garamond" w:cs="Calibri"/>
                <w:bCs/>
              </w:rPr>
            </w:pPr>
            <w:r w:rsidRPr="00E30282">
              <w:rPr>
                <w:rFonts w:ascii="Garamond" w:hAnsi="Garamond" w:cs="Calibri"/>
                <w:bCs/>
              </w:rPr>
              <w:t>Axon is dedicated to making a difference through its advanced devices and digital evidence management system. Below you’ll find information on the usage, key features, and benefits of Axon’s technology in the law enforcement field.</w:t>
            </w:r>
          </w:p>
          <w:p w14:paraId="5BAFA82C" w14:textId="40515C04" w:rsidR="00FB6BA8" w:rsidRPr="00E30282" w:rsidRDefault="00FB6BA8" w:rsidP="00EB3BAF">
            <w:pPr>
              <w:rPr>
                <w:rFonts w:ascii="Garamond" w:hAnsi="Garamond" w:cs="Calibri"/>
                <w:bCs/>
              </w:rPr>
            </w:pPr>
            <w:r w:rsidRPr="00E30282">
              <w:rPr>
                <w:rFonts w:ascii="Garamond" w:hAnsi="Garamond" w:cs="Calibri"/>
                <w:bCs/>
              </w:rPr>
              <w:t>Axon is dedicated to making a difference through its advanced devices and digital evidence management system. Below you’ll find information on the usage, key features, and benefits of Axon’s technology in the law enforcement field.</w:t>
            </w:r>
          </w:p>
          <w:p w14:paraId="7CD38CED" w14:textId="66901900" w:rsidR="00FB6BA8" w:rsidRPr="00E30282" w:rsidRDefault="00EB3BAF" w:rsidP="00FB6BA8">
            <w:pPr>
              <w:rPr>
                <w:rFonts w:ascii="Garamond" w:hAnsi="Garamond" w:cs="Calibri"/>
                <w:b/>
              </w:rPr>
            </w:pPr>
            <w:r w:rsidRPr="00E30282">
              <w:rPr>
                <w:rFonts w:ascii="Garamond" w:hAnsi="Garamond" w:cs="Calibri"/>
                <w:b/>
              </w:rPr>
              <w:t>AXON &amp; AXON EVIDENCE USAGE</w:t>
            </w:r>
          </w:p>
          <w:p w14:paraId="5AD26458" w14:textId="77777777" w:rsidR="00FB6BA8" w:rsidRPr="00E30282" w:rsidRDefault="00FB6BA8" w:rsidP="00EB3BAF">
            <w:pPr>
              <w:pStyle w:val="ListParagraph"/>
              <w:numPr>
                <w:ilvl w:val="0"/>
                <w:numId w:val="24"/>
              </w:numPr>
              <w:rPr>
                <w:rFonts w:ascii="Garamond" w:hAnsi="Garamond" w:cs="Calibri"/>
              </w:rPr>
            </w:pPr>
            <w:r w:rsidRPr="00E30282">
              <w:rPr>
                <w:rFonts w:ascii="Garamond" w:hAnsi="Garamond" w:cs="Calibri"/>
              </w:rPr>
              <w:t>7,500+ agencies worldwide in 59 countries</w:t>
            </w:r>
          </w:p>
          <w:p w14:paraId="546074BC" w14:textId="77777777" w:rsidR="00FB6BA8" w:rsidRPr="00E30282" w:rsidRDefault="00FB6BA8" w:rsidP="00EB3BAF">
            <w:pPr>
              <w:pStyle w:val="ListParagraph"/>
              <w:numPr>
                <w:ilvl w:val="0"/>
                <w:numId w:val="24"/>
              </w:numPr>
              <w:rPr>
                <w:rFonts w:ascii="Garamond" w:hAnsi="Garamond" w:cs="Calibri"/>
              </w:rPr>
            </w:pPr>
            <w:r w:rsidRPr="00E30282">
              <w:rPr>
                <w:rFonts w:ascii="Garamond" w:hAnsi="Garamond" w:cs="Calibri"/>
              </w:rPr>
              <w:t xml:space="preserve">52 members of the Major Cities Chiefs Association, representing the largest cities in the US and Canada, have deployed Axon cameras and Axon Evidence </w:t>
            </w:r>
          </w:p>
          <w:p w14:paraId="136B384D" w14:textId="77777777" w:rsidR="00FB6BA8" w:rsidRPr="00E30282" w:rsidRDefault="00FB6BA8" w:rsidP="00EB3BAF">
            <w:pPr>
              <w:pStyle w:val="ListParagraph"/>
              <w:numPr>
                <w:ilvl w:val="0"/>
                <w:numId w:val="24"/>
              </w:numPr>
              <w:rPr>
                <w:rFonts w:ascii="Garamond" w:hAnsi="Garamond" w:cs="Calibri"/>
              </w:rPr>
            </w:pPr>
            <w:r w:rsidRPr="00E30282">
              <w:rPr>
                <w:rFonts w:ascii="Garamond" w:hAnsi="Garamond" w:cs="Calibri"/>
              </w:rPr>
              <w:t xml:space="preserve">397,800+ cumulative users on the Axon network </w:t>
            </w:r>
          </w:p>
          <w:p w14:paraId="135B99F2" w14:textId="77777777" w:rsidR="00FB6BA8" w:rsidRPr="00E30282" w:rsidRDefault="00FB6BA8" w:rsidP="00EB3BAF">
            <w:pPr>
              <w:pStyle w:val="ListParagraph"/>
              <w:numPr>
                <w:ilvl w:val="0"/>
                <w:numId w:val="24"/>
              </w:numPr>
              <w:rPr>
                <w:rFonts w:ascii="Garamond" w:hAnsi="Garamond" w:cs="Calibri"/>
              </w:rPr>
            </w:pPr>
            <w:r w:rsidRPr="00E30282">
              <w:rPr>
                <w:rFonts w:ascii="Garamond" w:hAnsi="Garamond" w:cs="Calibri"/>
              </w:rPr>
              <w:t xml:space="preserve">109+ petabytes of data on Axon Evidence </w:t>
            </w:r>
          </w:p>
          <w:p w14:paraId="3C2DA6B1" w14:textId="77777777" w:rsidR="00FB6BA8" w:rsidRPr="00E30282" w:rsidRDefault="00FB6BA8" w:rsidP="00EB3BAF">
            <w:pPr>
              <w:pStyle w:val="ListParagraph"/>
              <w:numPr>
                <w:ilvl w:val="0"/>
                <w:numId w:val="24"/>
              </w:numPr>
              <w:rPr>
                <w:rFonts w:ascii="Garamond" w:hAnsi="Garamond" w:cs="Calibri"/>
              </w:rPr>
            </w:pPr>
            <w:r w:rsidRPr="00E30282">
              <w:rPr>
                <w:rFonts w:ascii="Garamond" w:hAnsi="Garamond" w:cs="Calibri"/>
              </w:rPr>
              <w:t xml:space="preserve">610,000+ TASER CEWs in 41 countries </w:t>
            </w:r>
          </w:p>
          <w:p w14:paraId="3E609C9B" w14:textId="77777777" w:rsidR="00FB6BA8" w:rsidRPr="00E30282" w:rsidRDefault="00FB6BA8" w:rsidP="00EB3BAF">
            <w:pPr>
              <w:pStyle w:val="ListParagraph"/>
              <w:numPr>
                <w:ilvl w:val="0"/>
                <w:numId w:val="24"/>
              </w:numPr>
              <w:rPr>
                <w:rFonts w:ascii="Garamond" w:hAnsi="Garamond" w:cs="Calibri"/>
              </w:rPr>
            </w:pPr>
            <w:r w:rsidRPr="00E30282">
              <w:rPr>
                <w:rFonts w:ascii="Garamond" w:hAnsi="Garamond" w:cs="Calibri"/>
              </w:rPr>
              <w:t xml:space="preserve">10,000+ certified TASER instructors worldwide </w:t>
            </w:r>
          </w:p>
          <w:p w14:paraId="1B64CB04" w14:textId="05D635E1" w:rsidR="00FB6BA8" w:rsidRPr="00E30282" w:rsidRDefault="00FB6BA8" w:rsidP="00EB3BAF">
            <w:pPr>
              <w:pStyle w:val="ListParagraph"/>
              <w:numPr>
                <w:ilvl w:val="0"/>
                <w:numId w:val="24"/>
              </w:numPr>
              <w:rPr>
                <w:rFonts w:ascii="Garamond" w:hAnsi="Garamond" w:cs="Calibri"/>
              </w:rPr>
            </w:pPr>
            <w:r w:rsidRPr="00E30282">
              <w:rPr>
                <w:rFonts w:ascii="Garamond" w:hAnsi="Garamond" w:cs="Calibri"/>
              </w:rPr>
              <w:t>492,000+ body-worn cameras deployed</w:t>
            </w:r>
          </w:p>
          <w:p w14:paraId="22F00E5D" w14:textId="7D942D79" w:rsidR="00EE3E6A" w:rsidRPr="00E30282" w:rsidRDefault="00EE3E6A" w:rsidP="00EE3E6A">
            <w:pPr>
              <w:rPr>
                <w:rFonts w:ascii="Garamond" w:hAnsi="Garamond" w:cs="Calibri"/>
                <w:b/>
              </w:rPr>
            </w:pPr>
            <w:r w:rsidRPr="00E30282">
              <w:rPr>
                <w:rFonts w:ascii="Garamond" w:hAnsi="Garamond" w:cs="Calibri"/>
                <w:b/>
              </w:rPr>
              <w:t>SHAPING THE FUTURE BY STAYING INVOLVED</w:t>
            </w:r>
          </w:p>
          <w:p w14:paraId="6E63BA28" w14:textId="77777777" w:rsidR="00EE3E6A" w:rsidRPr="00E30282" w:rsidRDefault="00EE3E6A" w:rsidP="00EE3E6A">
            <w:pPr>
              <w:rPr>
                <w:rFonts w:ascii="Garamond" w:hAnsi="Garamond" w:cs="Calibri"/>
                <w:bCs/>
              </w:rPr>
            </w:pPr>
            <w:r w:rsidRPr="00E30282">
              <w:rPr>
                <w:rFonts w:ascii="Garamond" w:hAnsi="Garamond" w:cs="Calibri"/>
                <w:bCs/>
              </w:rPr>
              <w:t>As a member of some of the most prestigious associations across the country, Axon is dedicated to staying involved—and through our participation—we hope to continue building on our understanding of the issues you face while staying apprised of the conversations affecting the communities you serve. Axon is proud to be a part of the following associations.</w:t>
            </w:r>
          </w:p>
          <w:p w14:paraId="02E98F77" w14:textId="77777777" w:rsidR="00EE3E6A" w:rsidRPr="00E30282" w:rsidRDefault="00EE3E6A" w:rsidP="00EE3E6A">
            <w:pPr>
              <w:pStyle w:val="ListParagraph"/>
              <w:numPr>
                <w:ilvl w:val="0"/>
                <w:numId w:val="24"/>
              </w:numPr>
              <w:rPr>
                <w:rFonts w:ascii="Garamond" w:hAnsi="Garamond" w:cs="Calibri"/>
              </w:rPr>
            </w:pPr>
            <w:r w:rsidRPr="00E30282">
              <w:rPr>
                <w:rFonts w:ascii="Garamond" w:hAnsi="Garamond" w:cs="Calibri"/>
              </w:rPr>
              <w:t>The Major County Sheriffs’ Association (MCSA)</w:t>
            </w:r>
          </w:p>
          <w:p w14:paraId="55317051" w14:textId="77777777" w:rsidR="00EE3E6A" w:rsidRPr="00E30282" w:rsidRDefault="00EE3E6A" w:rsidP="00EE3E6A">
            <w:pPr>
              <w:pStyle w:val="ListParagraph"/>
              <w:numPr>
                <w:ilvl w:val="0"/>
                <w:numId w:val="24"/>
              </w:numPr>
              <w:rPr>
                <w:rFonts w:ascii="Garamond" w:hAnsi="Garamond" w:cs="Calibri"/>
              </w:rPr>
            </w:pPr>
            <w:r w:rsidRPr="00E30282">
              <w:rPr>
                <w:rFonts w:ascii="Garamond" w:hAnsi="Garamond" w:cs="Calibri"/>
              </w:rPr>
              <w:t xml:space="preserve">The National Organization of Black Law Enforcement Executives (NOBLE) </w:t>
            </w:r>
          </w:p>
          <w:p w14:paraId="64AEB415" w14:textId="77777777" w:rsidR="00EE3E6A" w:rsidRPr="00E30282" w:rsidRDefault="00EE3E6A" w:rsidP="00EE3E6A">
            <w:pPr>
              <w:pStyle w:val="ListParagraph"/>
              <w:numPr>
                <w:ilvl w:val="0"/>
                <w:numId w:val="24"/>
              </w:numPr>
              <w:rPr>
                <w:rFonts w:ascii="Garamond" w:hAnsi="Garamond" w:cs="Calibri"/>
              </w:rPr>
            </w:pPr>
            <w:r w:rsidRPr="00E30282">
              <w:rPr>
                <w:rFonts w:ascii="Garamond" w:hAnsi="Garamond" w:cs="Calibri"/>
              </w:rPr>
              <w:t>The International Association of Chiefs of Police (IACP)</w:t>
            </w:r>
          </w:p>
          <w:p w14:paraId="1D3F869D" w14:textId="77777777" w:rsidR="00EE3E6A" w:rsidRPr="00E30282" w:rsidRDefault="00EE3E6A" w:rsidP="00EE3E6A">
            <w:pPr>
              <w:pStyle w:val="ListParagraph"/>
              <w:numPr>
                <w:ilvl w:val="0"/>
                <w:numId w:val="24"/>
              </w:numPr>
            </w:pPr>
            <w:r w:rsidRPr="00E30282">
              <w:rPr>
                <w:rFonts w:ascii="Garamond" w:hAnsi="Garamond" w:cs="Calibri"/>
              </w:rPr>
              <w:t>The FBI National Academy Associates (FBINAA)</w:t>
            </w:r>
          </w:p>
          <w:p w14:paraId="291BE79D" w14:textId="08EB41F3" w:rsidR="00EE3E6A" w:rsidRPr="00E30282" w:rsidRDefault="00974DA2" w:rsidP="00EE3E6A">
            <w:pPr>
              <w:rPr>
                <w:rFonts w:ascii="Garamond" w:hAnsi="Garamond" w:cs="Calibri"/>
                <w:b/>
              </w:rPr>
            </w:pPr>
            <w:r w:rsidRPr="00E30282">
              <w:rPr>
                <w:rFonts w:ascii="Garamond" w:hAnsi="Garamond" w:cs="Calibri"/>
                <w:b/>
              </w:rPr>
              <w:t>OUR EXPERIENCE ACROSS THE GLOBE</w:t>
            </w:r>
          </w:p>
          <w:p w14:paraId="2E913CD1" w14:textId="046D4C95" w:rsidR="00EE3E6A" w:rsidRPr="00E30282" w:rsidRDefault="00EE3E6A" w:rsidP="00EE3E6A">
            <w:pPr>
              <w:rPr>
                <w:rFonts w:ascii="Garamond" w:hAnsi="Garamond" w:cs="Calibri"/>
                <w:bCs/>
              </w:rPr>
            </w:pPr>
            <w:r w:rsidRPr="00E30282">
              <w:rPr>
                <w:rFonts w:ascii="Garamond" w:hAnsi="Garamond" w:cs="Calibri"/>
                <w:bCs/>
              </w:rPr>
              <w:t>Some of our largest body-worn camera and DEMS customers include:</w:t>
            </w:r>
          </w:p>
          <w:p w14:paraId="14D6DC0B" w14:textId="77777777" w:rsidR="00EE3E6A" w:rsidRPr="00E30282" w:rsidRDefault="00EE3E6A" w:rsidP="00EE3E6A">
            <w:pPr>
              <w:pStyle w:val="ListParagraph"/>
              <w:numPr>
                <w:ilvl w:val="0"/>
                <w:numId w:val="24"/>
              </w:numPr>
              <w:rPr>
                <w:rFonts w:ascii="Garamond" w:hAnsi="Garamond" w:cs="Calibri"/>
              </w:rPr>
            </w:pPr>
            <w:r w:rsidRPr="00E30282">
              <w:rPr>
                <w:rFonts w:ascii="Garamond" w:hAnsi="Garamond" w:cs="Calibri"/>
              </w:rPr>
              <w:t xml:space="preserve">London Metropolitan Police Service, London UK </w:t>
            </w:r>
          </w:p>
          <w:p w14:paraId="11C45BBB" w14:textId="77777777" w:rsidR="00EE3E6A" w:rsidRPr="00E30282" w:rsidRDefault="00EE3E6A" w:rsidP="00EE3E6A">
            <w:pPr>
              <w:pStyle w:val="ListParagraph"/>
              <w:numPr>
                <w:ilvl w:val="0"/>
                <w:numId w:val="24"/>
              </w:numPr>
              <w:rPr>
                <w:rFonts w:ascii="Garamond" w:hAnsi="Garamond" w:cs="Calibri"/>
              </w:rPr>
            </w:pPr>
            <w:r w:rsidRPr="00E30282">
              <w:rPr>
                <w:rFonts w:ascii="Garamond" w:hAnsi="Garamond" w:cs="Calibri"/>
              </w:rPr>
              <w:t>Victoria Police Service, Australia</w:t>
            </w:r>
          </w:p>
          <w:p w14:paraId="34FFBE38" w14:textId="77777777" w:rsidR="00EE3E6A" w:rsidRPr="00E30282" w:rsidRDefault="00EE3E6A" w:rsidP="00EE3E6A">
            <w:pPr>
              <w:pStyle w:val="ListParagraph"/>
              <w:numPr>
                <w:ilvl w:val="0"/>
                <w:numId w:val="24"/>
              </w:numPr>
              <w:rPr>
                <w:rFonts w:ascii="Garamond" w:hAnsi="Garamond" w:cs="Calibri"/>
              </w:rPr>
            </w:pPr>
            <w:r w:rsidRPr="00E30282">
              <w:rPr>
                <w:rFonts w:ascii="Garamond" w:hAnsi="Garamond" w:cs="Calibri"/>
              </w:rPr>
              <w:t>Queensland Police Service, Australia</w:t>
            </w:r>
          </w:p>
          <w:p w14:paraId="52314767" w14:textId="77777777" w:rsidR="00EE3E6A" w:rsidRPr="00E30282" w:rsidRDefault="00EE3E6A" w:rsidP="00EE3E6A">
            <w:pPr>
              <w:pStyle w:val="ListParagraph"/>
              <w:numPr>
                <w:ilvl w:val="0"/>
                <w:numId w:val="24"/>
              </w:numPr>
              <w:rPr>
                <w:rFonts w:ascii="Garamond" w:hAnsi="Garamond" w:cs="Calibri"/>
              </w:rPr>
            </w:pPr>
            <w:r w:rsidRPr="00E30282">
              <w:rPr>
                <w:rFonts w:ascii="Garamond" w:hAnsi="Garamond" w:cs="Calibri"/>
              </w:rPr>
              <w:t>Western Australia Police, Australia</w:t>
            </w:r>
          </w:p>
          <w:p w14:paraId="478D2B2F" w14:textId="77777777" w:rsidR="00EE3E6A" w:rsidRPr="00E30282" w:rsidRDefault="00EE3E6A" w:rsidP="00EE3E6A">
            <w:pPr>
              <w:pStyle w:val="ListParagraph"/>
              <w:numPr>
                <w:ilvl w:val="0"/>
                <w:numId w:val="24"/>
              </w:numPr>
              <w:rPr>
                <w:rFonts w:ascii="Garamond" w:hAnsi="Garamond" w:cs="Calibri"/>
              </w:rPr>
            </w:pPr>
            <w:r w:rsidRPr="00E30282">
              <w:rPr>
                <w:rFonts w:ascii="Garamond" w:hAnsi="Garamond" w:cs="Calibri"/>
              </w:rPr>
              <w:t>Northern Territory, Australia</w:t>
            </w:r>
          </w:p>
          <w:p w14:paraId="0DBE9214" w14:textId="77777777" w:rsidR="00EE3E6A" w:rsidRPr="00E30282" w:rsidRDefault="00EE3E6A" w:rsidP="00EE3E6A">
            <w:pPr>
              <w:pStyle w:val="ListParagraph"/>
              <w:numPr>
                <w:ilvl w:val="0"/>
                <w:numId w:val="24"/>
              </w:numPr>
              <w:rPr>
                <w:rFonts w:ascii="Garamond" w:hAnsi="Garamond" w:cs="Calibri"/>
              </w:rPr>
            </w:pPr>
            <w:r w:rsidRPr="00E30282">
              <w:rPr>
                <w:rFonts w:ascii="Garamond" w:hAnsi="Garamond" w:cs="Calibri"/>
              </w:rPr>
              <w:t>Tasmania Police, Australia</w:t>
            </w:r>
          </w:p>
          <w:p w14:paraId="62F6C13C" w14:textId="77777777" w:rsidR="00EE3E6A" w:rsidRPr="00E30282" w:rsidRDefault="00EE3E6A" w:rsidP="00EE3E6A">
            <w:pPr>
              <w:pStyle w:val="ListParagraph"/>
              <w:numPr>
                <w:ilvl w:val="0"/>
                <w:numId w:val="24"/>
              </w:numPr>
              <w:rPr>
                <w:rFonts w:ascii="Garamond" w:hAnsi="Garamond" w:cs="Calibri"/>
              </w:rPr>
            </w:pPr>
            <w:r w:rsidRPr="00E30282">
              <w:rPr>
                <w:rFonts w:ascii="Garamond" w:hAnsi="Garamond" w:cs="Calibri"/>
              </w:rPr>
              <w:t xml:space="preserve">Australian Capital Territory Police </w:t>
            </w:r>
          </w:p>
          <w:p w14:paraId="2F600EF0" w14:textId="77777777" w:rsidR="00EE3E6A" w:rsidRPr="00E30282" w:rsidRDefault="00EE3E6A" w:rsidP="00EE3E6A">
            <w:pPr>
              <w:pStyle w:val="ListParagraph"/>
              <w:numPr>
                <w:ilvl w:val="0"/>
                <w:numId w:val="24"/>
              </w:numPr>
              <w:rPr>
                <w:rFonts w:ascii="Garamond" w:hAnsi="Garamond" w:cs="Calibri"/>
              </w:rPr>
            </w:pPr>
            <w:r w:rsidRPr="00E30282">
              <w:rPr>
                <w:rFonts w:ascii="Garamond" w:hAnsi="Garamond" w:cs="Calibri"/>
              </w:rPr>
              <w:t>Los Angeles, CA Police Department</w:t>
            </w:r>
          </w:p>
          <w:p w14:paraId="1329D57F" w14:textId="77777777" w:rsidR="00EE3E6A" w:rsidRPr="00E30282" w:rsidRDefault="00EE3E6A" w:rsidP="00EE3E6A">
            <w:pPr>
              <w:pStyle w:val="ListParagraph"/>
              <w:numPr>
                <w:ilvl w:val="0"/>
                <w:numId w:val="24"/>
              </w:numPr>
              <w:rPr>
                <w:rFonts w:ascii="Garamond" w:hAnsi="Garamond" w:cs="Calibri"/>
              </w:rPr>
            </w:pPr>
            <w:r w:rsidRPr="00E30282">
              <w:rPr>
                <w:rFonts w:ascii="Garamond" w:hAnsi="Garamond" w:cs="Calibri"/>
              </w:rPr>
              <w:t>Toronto Police Service, Canada</w:t>
            </w:r>
          </w:p>
          <w:p w14:paraId="46F0277A" w14:textId="77777777" w:rsidR="00EE3E6A" w:rsidRPr="00E30282" w:rsidRDefault="00EE3E6A" w:rsidP="00EE3E6A">
            <w:pPr>
              <w:pStyle w:val="ListParagraph"/>
              <w:numPr>
                <w:ilvl w:val="0"/>
                <w:numId w:val="24"/>
              </w:numPr>
              <w:rPr>
                <w:rFonts w:ascii="Garamond" w:hAnsi="Garamond" w:cs="Calibri"/>
              </w:rPr>
            </w:pPr>
            <w:r w:rsidRPr="00E30282">
              <w:rPr>
                <w:rFonts w:ascii="Garamond" w:hAnsi="Garamond" w:cs="Calibri"/>
              </w:rPr>
              <w:lastRenderedPageBreak/>
              <w:t xml:space="preserve">Charlotte-Mecklenburg, NC Police Department  </w:t>
            </w:r>
          </w:p>
          <w:p w14:paraId="062751F5" w14:textId="77777777" w:rsidR="00EE3E6A" w:rsidRPr="00E30282" w:rsidRDefault="00EE3E6A" w:rsidP="00EE3E6A">
            <w:pPr>
              <w:pStyle w:val="ListParagraph"/>
              <w:numPr>
                <w:ilvl w:val="0"/>
                <w:numId w:val="24"/>
              </w:numPr>
              <w:rPr>
                <w:rFonts w:ascii="Garamond" w:hAnsi="Garamond" w:cs="Calibri"/>
              </w:rPr>
            </w:pPr>
            <w:r w:rsidRPr="00E30282">
              <w:rPr>
                <w:rFonts w:ascii="Garamond" w:hAnsi="Garamond" w:cs="Calibri"/>
              </w:rPr>
              <w:t>Fort Worth, TX Police Department</w:t>
            </w:r>
          </w:p>
          <w:p w14:paraId="2D7FE74A" w14:textId="77777777" w:rsidR="00EE3E6A" w:rsidRPr="00E30282" w:rsidRDefault="00EE3E6A" w:rsidP="00EE3E6A">
            <w:pPr>
              <w:pStyle w:val="ListParagraph"/>
              <w:numPr>
                <w:ilvl w:val="0"/>
                <w:numId w:val="24"/>
              </w:numPr>
              <w:rPr>
                <w:rFonts w:ascii="Garamond" w:hAnsi="Garamond" w:cs="Calibri"/>
              </w:rPr>
            </w:pPr>
            <w:r w:rsidRPr="00E30282">
              <w:rPr>
                <w:rFonts w:ascii="Garamond" w:hAnsi="Garamond" w:cs="Calibri"/>
              </w:rPr>
              <w:t>Dallas, TX Police Department</w:t>
            </w:r>
          </w:p>
          <w:p w14:paraId="1ED8E012" w14:textId="77777777" w:rsidR="00EE3E6A" w:rsidRPr="00E30282" w:rsidRDefault="00EE3E6A" w:rsidP="00EE3E6A">
            <w:pPr>
              <w:pStyle w:val="ListParagraph"/>
              <w:numPr>
                <w:ilvl w:val="0"/>
                <w:numId w:val="24"/>
              </w:numPr>
              <w:rPr>
                <w:rFonts w:ascii="Garamond" w:hAnsi="Garamond" w:cs="Calibri"/>
              </w:rPr>
            </w:pPr>
            <w:r w:rsidRPr="00E30282">
              <w:rPr>
                <w:rFonts w:ascii="Garamond" w:hAnsi="Garamond" w:cs="Calibri"/>
              </w:rPr>
              <w:t>San Diego, CA Police Department</w:t>
            </w:r>
          </w:p>
          <w:p w14:paraId="0118D262" w14:textId="77777777" w:rsidR="00EE3E6A" w:rsidRPr="00E30282" w:rsidRDefault="00EE3E6A" w:rsidP="00EE3E6A">
            <w:pPr>
              <w:pStyle w:val="ListParagraph"/>
              <w:numPr>
                <w:ilvl w:val="0"/>
                <w:numId w:val="24"/>
              </w:numPr>
              <w:rPr>
                <w:rFonts w:ascii="Garamond" w:hAnsi="Garamond" w:cs="Calibri"/>
              </w:rPr>
            </w:pPr>
            <w:r w:rsidRPr="00E30282">
              <w:rPr>
                <w:rFonts w:ascii="Garamond" w:hAnsi="Garamond" w:cs="Calibri"/>
              </w:rPr>
              <w:t>Baltimore City, MD Police Department</w:t>
            </w:r>
          </w:p>
          <w:p w14:paraId="304BA3CA" w14:textId="77777777" w:rsidR="00EE3E6A" w:rsidRPr="00E30282" w:rsidRDefault="00EE3E6A" w:rsidP="00EE3E6A">
            <w:pPr>
              <w:pStyle w:val="ListParagraph"/>
              <w:numPr>
                <w:ilvl w:val="0"/>
                <w:numId w:val="24"/>
              </w:numPr>
              <w:rPr>
                <w:rFonts w:ascii="Garamond" w:hAnsi="Garamond" w:cs="Calibri"/>
              </w:rPr>
            </w:pPr>
            <w:r w:rsidRPr="00E30282">
              <w:rPr>
                <w:rFonts w:ascii="Garamond" w:hAnsi="Garamond" w:cs="Calibri"/>
              </w:rPr>
              <w:t xml:space="preserve">Baltimore County, MD Police Department </w:t>
            </w:r>
          </w:p>
          <w:p w14:paraId="60D739F9" w14:textId="77777777" w:rsidR="00EE3E6A" w:rsidRPr="00E30282" w:rsidRDefault="00EE3E6A" w:rsidP="00EE3E6A">
            <w:pPr>
              <w:pStyle w:val="ListParagraph"/>
              <w:numPr>
                <w:ilvl w:val="0"/>
                <w:numId w:val="24"/>
              </w:numPr>
              <w:rPr>
                <w:rFonts w:ascii="Garamond" w:hAnsi="Garamond" w:cs="Calibri"/>
              </w:rPr>
            </w:pPr>
            <w:r w:rsidRPr="00E30282">
              <w:rPr>
                <w:rFonts w:ascii="Garamond" w:hAnsi="Garamond" w:cs="Calibri"/>
              </w:rPr>
              <w:t>Memphis, TN Police Department</w:t>
            </w:r>
          </w:p>
          <w:p w14:paraId="3BD7F6A3" w14:textId="77777777" w:rsidR="00EE3E6A" w:rsidRPr="00E30282" w:rsidRDefault="00EE3E6A" w:rsidP="00EE3E6A">
            <w:pPr>
              <w:pStyle w:val="ListParagraph"/>
              <w:numPr>
                <w:ilvl w:val="0"/>
                <w:numId w:val="24"/>
              </w:numPr>
              <w:rPr>
                <w:rFonts w:ascii="Garamond" w:hAnsi="Garamond" w:cs="Calibri"/>
              </w:rPr>
            </w:pPr>
            <w:r w:rsidRPr="00E30282">
              <w:rPr>
                <w:rFonts w:ascii="Garamond" w:hAnsi="Garamond" w:cs="Calibri"/>
              </w:rPr>
              <w:t>Washington, DC Metropolitan Police Department</w:t>
            </w:r>
          </w:p>
          <w:p w14:paraId="671DA008" w14:textId="77777777" w:rsidR="00EE3E6A" w:rsidRPr="00E30282" w:rsidRDefault="00EE3E6A" w:rsidP="00EE3E6A">
            <w:pPr>
              <w:pStyle w:val="ListParagraph"/>
              <w:numPr>
                <w:ilvl w:val="0"/>
                <w:numId w:val="24"/>
              </w:numPr>
              <w:rPr>
                <w:rFonts w:ascii="Garamond" w:hAnsi="Garamond" w:cs="Calibri"/>
              </w:rPr>
            </w:pPr>
            <w:r w:rsidRPr="00E30282">
              <w:rPr>
                <w:rFonts w:ascii="Garamond" w:hAnsi="Garamond" w:cs="Calibri"/>
              </w:rPr>
              <w:t>Denver, CO Police Department</w:t>
            </w:r>
          </w:p>
          <w:p w14:paraId="7691446B" w14:textId="77777777" w:rsidR="00EE3E6A" w:rsidRPr="00E30282" w:rsidRDefault="00EE3E6A" w:rsidP="00EE3E6A">
            <w:pPr>
              <w:pStyle w:val="ListParagraph"/>
              <w:numPr>
                <w:ilvl w:val="0"/>
                <w:numId w:val="24"/>
              </w:numPr>
              <w:rPr>
                <w:rFonts w:ascii="Garamond" w:hAnsi="Garamond" w:cs="Calibri"/>
              </w:rPr>
            </w:pPr>
            <w:r w:rsidRPr="00E30282">
              <w:rPr>
                <w:rFonts w:ascii="Garamond" w:hAnsi="Garamond" w:cs="Calibri"/>
              </w:rPr>
              <w:t>Cincinnati, OH Police Department</w:t>
            </w:r>
          </w:p>
          <w:p w14:paraId="3EDDA12A" w14:textId="62DC046C" w:rsidR="0009502C" w:rsidRPr="00E30282" w:rsidRDefault="00EE3E6A" w:rsidP="006F3EF0">
            <w:pPr>
              <w:pStyle w:val="ListParagraph"/>
              <w:numPr>
                <w:ilvl w:val="0"/>
                <w:numId w:val="24"/>
              </w:numPr>
              <w:rPr>
                <w:rFonts w:ascii="Open Sans Light" w:hAnsi="Open Sans Light"/>
              </w:rPr>
            </w:pPr>
            <w:r w:rsidRPr="00E30282">
              <w:rPr>
                <w:rFonts w:ascii="Garamond" w:hAnsi="Garamond" w:cs="Calibri"/>
              </w:rPr>
              <w:t>Atlanta, GA Police Department</w:t>
            </w:r>
          </w:p>
        </w:tc>
      </w:tr>
    </w:tbl>
    <w:p w14:paraId="6249B76D" w14:textId="77777777" w:rsidR="0009502C" w:rsidRPr="00E30282" w:rsidRDefault="0009502C" w:rsidP="0009502C">
      <w:pPr>
        <w:rPr>
          <w:rFonts w:ascii="Garamond" w:hAnsi="Garamond"/>
          <w:szCs w:val="24"/>
        </w:rPr>
      </w:pPr>
    </w:p>
    <w:p w14:paraId="410EBE38" w14:textId="77777777" w:rsidR="0009502C" w:rsidRPr="00E30282" w:rsidRDefault="0009502C" w:rsidP="00405269">
      <w:pPr>
        <w:widowControl/>
        <w:numPr>
          <w:ilvl w:val="2"/>
          <w:numId w:val="16"/>
        </w:numPr>
        <w:jc w:val="both"/>
        <w:rPr>
          <w:rFonts w:ascii="Garamond" w:hAnsi="Garamond"/>
          <w:szCs w:val="24"/>
        </w:rPr>
      </w:pPr>
      <w:r w:rsidRPr="00E30282">
        <w:rPr>
          <w:rFonts w:ascii="Garamond" w:hAnsi="Garamond"/>
          <w:b/>
          <w:szCs w:val="24"/>
        </w:rPr>
        <w:t xml:space="preserve">Experience Serving Similar Clients - </w:t>
      </w:r>
      <w:r w:rsidRPr="00E30282">
        <w:rPr>
          <w:rFonts w:ascii="Garamond" w:hAnsi="Garamond"/>
          <w:szCs w:val="24"/>
        </w:rPr>
        <w:t>Please describe your company’s experience in serving customers of a similar size to the State with similar scope.  Please provide specific clients and detailed examples.</w:t>
      </w:r>
    </w:p>
    <w:p w14:paraId="6DA43A37" w14:textId="77777777" w:rsidR="0045070F" w:rsidRPr="00E30282" w:rsidRDefault="0045070F" w:rsidP="0045070F">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E30282" w14:paraId="31A0C565" w14:textId="77777777" w:rsidTr="00260725">
        <w:tc>
          <w:tcPr>
            <w:tcW w:w="8856" w:type="dxa"/>
            <w:shd w:val="clear" w:color="auto" w:fill="FFFF99"/>
          </w:tcPr>
          <w:p w14:paraId="271CEA85" w14:textId="2B0AF529" w:rsidR="00827266" w:rsidRPr="00E30282" w:rsidRDefault="00827266" w:rsidP="00827266">
            <w:pPr>
              <w:rPr>
                <w:rFonts w:ascii="Garamond" w:hAnsi="Garamond"/>
                <w:b/>
                <w:bCs/>
                <w:szCs w:val="24"/>
              </w:rPr>
            </w:pPr>
            <w:r w:rsidRPr="00E30282">
              <w:rPr>
                <w:rFonts w:ascii="Garamond" w:hAnsi="Garamond"/>
                <w:b/>
                <w:bCs/>
                <w:szCs w:val="24"/>
              </w:rPr>
              <w:t>BODY-WORN CAMERA</w:t>
            </w:r>
            <w:r w:rsidR="00756AC1" w:rsidRPr="00E30282">
              <w:rPr>
                <w:rFonts w:ascii="Garamond" w:hAnsi="Garamond"/>
                <w:b/>
                <w:bCs/>
                <w:szCs w:val="24"/>
              </w:rPr>
              <w:t>S</w:t>
            </w:r>
          </w:p>
          <w:p w14:paraId="1B5DC1EA" w14:textId="77777777" w:rsidR="00827266" w:rsidRPr="00E30282" w:rsidRDefault="00827266" w:rsidP="00827266">
            <w:pPr>
              <w:rPr>
                <w:rFonts w:ascii="Garamond" w:hAnsi="Garamond"/>
                <w:szCs w:val="24"/>
              </w:rPr>
            </w:pPr>
            <w:r w:rsidRPr="00E30282">
              <w:rPr>
                <w:rFonts w:ascii="Garamond" w:hAnsi="Garamond"/>
                <w:szCs w:val="24"/>
              </w:rPr>
              <w:t>Since 2012, Axon has developed and manufactured multiple generations of body-worn cameras—including Axon Flex 2, Axon Body 2, and Axon Body 3—and delivered approximately 492,000 devices to law enforcement worldwide. During this time, our engineers and product managers have expanded our product lines to include first-person point of view cameras designed to imitate the human eye, as well as devices equipped with real-time awareness capabilities such as access to livestreams and real-time officer location and alerts.</w:t>
            </w:r>
          </w:p>
          <w:p w14:paraId="07178192" w14:textId="77777777" w:rsidR="00756AC1" w:rsidRPr="00E30282" w:rsidRDefault="00827266" w:rsidP="00827266">
            <w:pPr>
              <w:rPr>
                <w:rFonts w:ascii="Garamond" w:hAnsi="Garamond"/>
                <w:szCs w:val="24"/>
              </w:rPr>
            </w:pPr>
            <w:r w:rsidRPr="00E30282">
              <w:rPr>
                <w:rFonts w:ascii="Garamond" w:hAnsi="Garamond"/>
                <w:szCs w:val="24"/>
              </w:rPr>
              <w:t>To date, the</w:t>
            </w:r>
            <w:r w:rsidR="00756AC1" w:rsidRPr="00E30282">
              <w:rPr>
                <w:rFonts w:ascii="Garamond" w:hAnsi="Garamond"/>
                <w:szCs w:val="24"/>
              </w:rPr>
              <w:t xml:space="preserve"> three</w:t>
            </w:r>
            <w:r w:rsidRPr="00E30282">
              <w:rPr>
                <w:rFonts w:ascii="Garamond" w:hAnsi="Garamond"/>
                <w:szCs w:val="24"/>
              </w:rPr>
              <w:t xml:space="preserve"> largest purchase of body-worn cameras </w:t>
            </w:r>
            <w:r w:rsidR="00756AC1" w:rsidRPr="00E30282">
              <w:rPr>
                <w:rFonts w:ascii="Garamond" w:hAnsi="Garamond"/>
                <w:szCs w:val="24"/>
              </w:rPr>
              <w:t>were</w:t>
            </w:r>
            <w:r w:rsidRPr="00E30282">
              <w:rPr>
                <w:rFonts w:ascii="Garamond" w:hAnsi="Garamond"/>
                <w:szCs w:val="24"/>
              </w:rPr>
              <w:t xml:space="preserve"> made by</w:t>
            </w:r>
            <w:r w:rsidR="00756AC1" w:rsidRPr="00E30282">
              <w:rPr>
                <w:rFonts w:ascii="Garamond" w:hAnsi="Garamond"/>
                <w:szCs w:val="24"/>
              </w:rPr>
              <w:t>:</w:t>
            </w:r>
          </w:p>
          <w:p w14:paraId="4F82136E" w14:textId="77777777" w:rsidR="00E86CF8" w:rsidRPr="00E30282" w:rsidRDefault="00E86CF8" w:rsidP="00E86CF8">
            <w:pPr>
              <w:pStyle w:val="ListParagraph"/>
              <w:numPr>
                <w:ilvl w:val="0"/>
                <w:numId w:val="34"/>
              </w:numPr>
              <w:rPr>
                <w:rFonts w:ascii="Garamond" w:hAnsi="Garamond"/>
                <w:szCs w:val="24"/>
              </w:rPr>
            </w:pPr>
            <w:r w:rsidRPr="00E30282">
              <w:rPr>
                <w:rFonts w:ascii="Garamond" w:hAnsi="Garamond"/>
                <w:szCs w:val="24"/>
              </w:rPr>
              <w:t>London’s Metropolitan Police Service is one of the largest police forces in the world. It has around 31,000 officers, 1,400 Police Community Support Officers (PCSOs), and 2,600 volunteer officers in its Special Constabulary working across 620 square miles and protecting 7.2 million people. The Metropolitan Police Service is the largest Axon body-worn customer in the world, with 22,000 cameras deployed.</w:t>
            </w:r>
          </w:p>
          <w:p w14:paraId="4C303B87" w14:textId="77777777" w:rsidR="00E86CF8" w:rsidRPr="00E30282" w:rsidRDefault="00E86CF8" w:rsidP="00E86CF8">
            <w:pPr>
              <w:pStyle w:val="ListParagraph"/>
              <w:numPr>
                <w:ilvl w:val="0"/>
                <w:numId w:val="34"/>
              </w:numPr>
              <w:rPr>
                <w:rFonts w:ascii="Garamond" w:hAnsi="Garamond"/>
                <w:szCs w:val="24"/>
              </w:rPr>
            </w:pPr>
            <w:r w:rsidRPr="00E30282">
              <w:rPr>
                <w:rFonts w:ascii="Garamond" w:hAnsi="Garamond"/>
                <w:szCs w:val="24"/>
              </w:rPr>
              <w:t>Victoria Police in Australia provides policing services to the Victorian community across 54 Police Service Areas, within 21 divisions and four regions, serving over 5.9 million people. Over 11,000 Victoria Police officers are currently utilizing Axon body-worn cameras.</w:t>
            </w:r>
          </w:p>
          <w:p w14:paraId="452591EF" w14:textId="71687857" w:rsidR="00756AC1" w:rsidRPr="00E30282" w:rsidRDefault="00E86CF8" w:rsidP="00E86CF8">
            <w:pPr>
              <w:pStyle w:val="ListParagraph"/>
              <w:numPr>
                <w:ilvl w:val="0"/>
                <w:numId w:val="34"/>
              </w:numPr>
              <w:rPr>
                <w:rFonts w:ascii="Garamond" w:hAnsi="Garamond"/>
                <w:szCs w:val="24"/>
              </w:rPr>
            </w:pPr>
            <w:r w:rsidRPr="00E30282">
              <w:rPr>
                <w:rFonts w:ascii="Garamond" w:hAnsi="Garamond"/>
                <w:szCs w:val="24"/>
              </w:rPr>
              <w:t>The Los Angeles Police Department is the largest user of Axon body-worn camera technology in the United States, with over 7,500 cameras deployed. The LAPD is comprised of nearly 10,000 sworn officers, serving 468 square miles.</w:t>
            </w:r>
          </w:p>
          <w:p w14:paraId="391EF827" w14:textId="4D5C5005" w:rsidR="00827266" w:rsidRPr="00E30282" w:rsidRDefault="00827266" w:rsidP="00827266">
            <w:pPr>
              <w:rPr>
                <w:rFonts w:ascii="Garamond" w:hAnsi="Garamond"/>
                <w:szCs w:val="24"/>
              </w:rPr>
            </w:pPr>
            <w:r w:rsidRPr="00E30282">
              <w:rPr>
                <w:rFonts w:ascii="Garamond" w:hAnsi="Garamond"/>
                <w:szCs w:val="24"/>
              </w:rPr>
              <w:t>Axon is responsible for the manufacturing and fulfillment of these orders, including ongoing support for each body-worn camera program after delivery and throughout the life of contracts.</w:t>
            </w:r>
          </w:p>
          <w:p w14:paraId="0272B0C4" w14:textId="5709467D" w:rsidR="00756AC1" w:rsidRPr="00E30282" w:rsidRDefault="00756AC1" w:rsidP="00827266">
            <w:pPr>
              <w:rPr>
                <w:rFonts w:ascii="Garamond" w:hAnsi="Garamond"/>
                <w:b/>
                <w:bCs/>
                <w:szCs w:val="24"/>
              </w:rPr>
            </w:pPr>
            <w:r w:rsidRPr="00E30282">
              <w:rPr>
                <w:rFonts w:ascii="Garamond" w:hAnsi="Garamond"/>
                <w:b/>
                <w:bCs/>
                <w:szCs w:val="24"/>
              </w:rPr>
              <w:t>IN-CAR CAMERAS</w:t>
            </w:r>
          </w:p>
          <w:p w14:paraId="3027BD41" w14:textId="77777777" w:rsidR="00EA2545" w:rsidRPr="00E30282" w:rsidRDefault="00F04DDD" w:rsidP="00EA2545">
            <w:pPr>
              <w:rPr>
                <w:rFonts w:ascii="Garamond" w:hAnsi="Garamond"/>
                <w:szCs w:val="24"/>
              </w:rPr>
            </w:pPr>
            <w:r w:rsidRPr="00E30282">
              <w:rPr>
                <w:rFonts w:ascii="Garamond" w:hAnsi="Garamond"/>
                <w:szCs w:val="24"/>
              </w:rPr>
              <w:t>Currently, more than 500 agencies have deployed the Axon Fleet in-car solution.</w:t>
            </w:r>
            <w:r w:rsidR="00B02221" w:rsidRPr="00E30282">
              <w:rPr>
                <w:rFonts w:ascii="Garamond" w:hAnsi="Garamond"/>
                <w:szCs w:val="24"/>
              </w:rPr>
              <w:t xml:space="preserve"> </w:t>
            </w:r>
            <w:r w:rsidR="00EA2545" w:rsidRPr="00E30282">
              <w:rPr>
                <w:rFonts w:ascii="Garamond" w:hAnsi="Garamond"/>
                <w:szCs w:val="24"/>
              </w:rPr>
              <w:t xml:space="preserve">Axon Fleet solution was released in 2016 and leverages a platform of law enforcement technologies that has been operating at scale since 2007. The same team that developed the industry-leading Axon body-worn camera and Axon Evidence digital evidence </w:t>
            </w:r>
            <w:r w:rsidR="00EA2545" w:rsidRPr="00E30282">
              <w:rPr>
                <w:rFonts w:ascii="Garamond" w:hAnsi="Garamond"/>
                <w:szCs w:val="24"/>
              </w:rPr>
              <w:lastRenderedPageBreak/>
              <w:t>management solution created an in-car system to meet the needs of modern-day policing. Currently, more than 500 agencies have deployed the Axon Fleet solution.</w:t>
            </w:r>
          </w:p>
          <w:p w14:paraId="7F9423E7" w14:textId="77777777" w:rsidR="00EA2545" w:rsidRPr="00E30282" w:rsidRDefault="00EA2545" w:rsidP="00EA2545">
            <w:pPr>
              <w:rPr>
                <w:rFonts w:ascii="Garamond" w:hAnsi="Garamond"/>
                <w:szCs w:val="24"/>
              </w:rPr>
            </w:pPr>
            <w:r w:rsidRPr="00E30282">
              <w:rPr>
                <w:rFonts w:ascii="Garamond" w:hAnsi="Garamond"/>
                <w:szCs w:val="24"/>
              </w:rPr>
              <w:t>Our largest Axon Fleet customers are:</w:t>
            </w:r>
          </w:p>
          <w:p w14:paraId="71324515" w14:textId="37749CF0" w:rsidR="00EA2545" w:rsidRPr="00E30282" w:rsidRDefault="00EA2545" w:rsidP="00F870F0">
            <w:pPr>
              <w:pStyle w:val="ListParagraph"/>
              <w:numPr>
                <w:ilvl w:val="0"/>
                <w:numId w:val="31"/>
              </w:numPr>
              <w:rPr>
                <w:rFonts w:ascii="Garamond" w:hAnsi="Garamond"/>
                <w:szCs w:val="24"/>
              </w:rPr>
            </w:pPr>
            <w:r w:rsidRPr="00E30282">
              <w:rPr>
                <w:rFonts w:ascii="Garamond" w:hAnsi="Garamond"/>
                <w:szCs w:val="24"/>
              </w:rPr>
              <w:t xml:space="preserve">Fort Worth, TX </w:t>
            </w:r>
            <w:r w:rsidR="00D07CEE" w:rsidRPr="00E30282">
              <w:rPr>
                <w:rFonts w:ascii="Garamond" w:hAnsi="Garamond"/>
                <w:szCs w:val="24"/>
              </w:rPr>
              <w:t xml:space="preserve"> - Deployed 550 vehicles offloading with WOS (Full deployment - 650), using integrated Axon body cameras and Axon Evidence.</w:t>
            </w:r>
          </w:p>
          <w:p w14:paraId="01D76928" w14:textId="715DD97D" w:rsidR="00F21AD4" w:rsidRPr="00E30282" w:rsidRDefault="00F21AD4" w:rsidP="00B02221">
            <w:pPr>
              <w:pStyle w:val="ListParagraph"/>
              <w:numPr>
                <w:ilvl w:val="0"/>
                <w:numId w:val="31"/>
              </w:numPr>
              <w:rPr>
                <w:rFonts w:ascii="Garamond" w:hAnsi="Garamond"/>
                <w:szCs w:val="24"/>
              </w:rPr>
            </w:pPr>
            <w:r w:rsidRPr="00E30282">
              <w:rPr>
                <w:rFonts w:ascii="Garamond" w:hAnsi="Garamond"/>
                <w:szCs w:val="24"/>
              </w:rPr>
              <w:t xml:space="preserve">South Carolina Department of Public Safety </w:t>
            </w:r>
            <w:r w:rsidR="007F2EAE" w:rsidRPr="00E30282">
              <w:rPr>
                <w:rFonts w:ascii="Garamond" w:hAnsi="Garamond"/>
                <w:szCs w:val="24"/>
              </w:rPr>
              <w:t>–</w:t>
            </w:r>
            <w:r w:rsidRPr="00E30282">
              <w:rPr>
                <w:rFonts w:ascii="Garamond" w:hAnsi="Garamond"/>
                <w:szCs w:val="24"/>
              </w:rPr>
              <w:t xml:space="preserve"> Deployed</w:t>
            </w:r>
            <w:r w:rsidR="007F2EAE" w:rsidRPr="00E30282">
              <w:rPr>
                <w:rFonts w:ascii="Garamond" w:hAnsi="Garamond"/>
                <w:szCs w:val="24"/>
              </w:rPr>
              <w:t xml:space="preserve"> </w:t>
            </w:r>
            <w:r w:rsidR="001A75EB" w:rsidRPr="00E30282">
              <w:rPr>
                <w:rFonts w:ascii="Garamond" w:hAnsi="Garamond"/>
                <w:szCs w:val="24"/>
              </w:rPr>
              <w:t>500 Axon Fleet systems</w:t>
            </w:r>
            <w:r w:rsidR="00BB049F" w:rsidRPr="00E30282">
              <w:rPr>
                <w:rFonts w:ascii="Garamond" w:hAnsi="Garamond"/>
                <w:szCs w:val="24"/>
              </w:rPr>
              <w:t xml:space="preserve">, </w:t>
            </w:r>
            <w:r w:rsidR="00333058" w:rsidRPr="00E30282">
              <w:rPr>
                <w:rFonts w:ascii="Garamond" w:hAnsi="Garamond"/>
                <w:szCs w:val="24"/>
              </w:rPr>
              <w:t>500 body-worn cameras</w:t>
            </w:r>
            <w:r w:rsidR="00BB049F" w:rsidRPr="00E30282">
              <w:rPr>
                <w:rFonts w:ascii="Garamond" w:hAnsi="Garamond"/>
                <w:szCs w:val="24"/>
              </w:rPr>
              <w:t xml:space="preserve"> and Axon Evidence.</w:t>
            </w:r>
          </w:p>
          <w:p w14:paraId="4640D30C" w14:textId="644B1055" w:rsidR="009414B0" w:rsidRPr="00E30282" w:rsidRDefault="009414B0" w:rsidP="006659DE">
            <w:pPr>
              <w:pStyle w:val="ListParagraph"/>
              <w:numPr>
                <w:ilvl w:val="0"/>
                <w:numId w:val="31"/>
              </w:numPr>
              <w:rPr>
                <w:rFonts w:ascii="Garamond" w:hAnsi="Garamond"/>
                <w:szCs w:val="24"/>
              </w:rPr>
            </w:pPr>
            <w:r w:rsidRPr="00E30282">
              <w:rPr>
                <w:rFonts w:ascii="Garamond" w:hAnsi="Garamond"/>
                <w:szCs w:val="24"/>
              </w:rPr>
              <w:t xml:space="preserve">Maryland Department of State Police - </w:t>
            </w:r>
            <w:r w:rsidR="00686F22" w:rsidRPr="00E30282">
              <w:rPr>
                <w:rFonts w:ascii="Garamond" w:hAnsi="Garamond"/>
                <w:szCs w:val="24"/>
              </w:rPr>
              <w:t>Deployed 600 Axon Fleet 2</w:t>
            </w:r>
            <w:r w:rsidR="007F2EAE" w:rsidRPr="00E30282">
              <w:rPr>
                <w:rFonts w:ascii="Garamond" w:hAnsi="Garamond"/>
                <w:szCs w:val="24"/>
              </w:rPr>
              <w:t xml:space="preserve"> using</w:t>
            </w:r>
            <w:r w:rsidR="00686F22" w:rsidRPr="00E30282">
              <w:rPr>
                <w:rFonts w:ascii="Garamond" w:hAnsi="Garamond"/>
                <w:szCs w:val="24"/>
              </w:rPr>
              <w:t xml:space="preserve"> Wi-Fi video offload to Axon Evidence.</w:t>
            </w:r>
          </w:p>
          <w:p w14:paraId="34DABAB0" w14:textId="3B9B7F04" w:rsidR="00453CBE" w:rsidRPr="00E30282" w:rsidRDefault="00B02221" w:rsidP="006659DE">
            <w:pPr>
              <w:pStyle w:val="ListParagraph"/>
              <w:numPr>
                <w:ilvl w:val="0"/>
                <w:numId w:val="31"/>
              </w:numPr>
              <w:rPr>
                <w:rFonts w:ascii="Garamond" w:hAnsi="Garamond"/>
                <w:szCs w:val="24"/>
              </w:rPr>
            </w:pPr>
            <w:r w:rsidRPr="00E30282">
              <w:rPr>
                <w:rFonts w:ascii="Garamond" w:hAnsi="Garamond"/>
                <w:szCs w:val="24"/>
              </w:rPr>
              <w:t>Tennessee Highway Patrol</w:t>
            </w:r>
            <w:r w:rsidR="003075FD" w:rsidRPr="00E30282">
              <w:rPr>
                <w:rFonts w:ascii="Garamond" w:hAnsi="Garamond"/>
                <w:szCs w:val="24"/>
              </w:rPr>
              <w:t xml:space="preserve"> </w:t>
            </w:r>
            <w:r w:rsidR="00FB3556" w:rsidRPr="00E30282">
              <w:rPr>
                <w:rFonts w:ascii="Garamond" w:hAnsi="Garamond"/>
                <w:szCs w:val="24"/>
              </w:rPr>
              <w:t>- 700 Axon Fleet 2 systems deployed in</w:t>
            </w:r>
            <w:r w:rsidR="005E4A51" w:rsidRPr="00E30282">
              <w:rPr>
                <w:rFonts w:ascii="Garamond" w:hAnsi="Garamond"/>
                <w:szCs w:val="24"/>
              </w:rPr>
              <w:t xml:space="preserve"> three</w:t>
            </w:r>
            <w:r w:rsidR="00FB3556" w:rsidRPr="00E30282">
              <w:rPr>
                <w:rFonts w:ascii="Garamond" w:hAnsi="Garamond"/>
                <w:szCs w:val="24"/>
              </w:rPr>
              <w:t xml:space="preserve"> phases over </w:t>
            </w:r>
            <w:r w:rsidR="005E4A51" w:rsidRPr="00E30282">
              <w:rPr>
                <w:rFonts w:ascii="Garamond" w:hAnsi="Garamond"/>
                <w:szCs w:val="24"/>
              </w:rPr>
              <w:t>five</w:t>
            </w:r>
            <w:r w:rsidR="00FB3556" w:rsidRPr="00E30282">
              <w:rPr>
                <w:rFonts w:ascii="Garamond" w:hAnsi="Garamond"/>
                <w:szCs w:val="24"/>
              </w:rPr>
              <w:t xml:space="preserve"> months. LTE video offload to </w:t>
            </w:r>
            <w:r w:rsidR="00686F22" w:rsidRPr="00E30282">
              <w:rPr>
                <w:rFonts w:ascii="Garamond" w:hAnsi="Garamond"/>
                <w:szCs w:val="24"/>
              </w:rPr>
              <w:t xml:space="preserve">Axon </w:t>
            </w:r>
            <w:r w:rsidR="00FB3556" w:rsidRPr="00E30282">
              <w:rPr>
                <w:rFonts w:ascii="Garamond" w:hAnsi="Garamond"/>
                <w:szCs w:val="24"/>
              </w:rPr>
              <w:t>Evidence.</w:t>
            </w:r>
          </w:p>
          <w:p w14:paraId="505A41F2" w14:textId="4BD9705F" w:rsidR="009468AA" w:rsidRPr="00E30282" w:rsidRDefault="009468AA" w:rsidP="006659DE">
            <w:pPr>
              <w:pStyle w:val="ListParagraph"/>
              <w:numPr>
                <w:ilvl w:val="0"/>
                <w:numId w:val="31"/>
              </w:numPr>
              <w:rPr>
                <w:rFonts w:ascii="Garamond" w:hAnsi="Garamond"/>
                <w:szCs w:val="24"/>
              </w:rPr>
            </w:pPr>
            <w:r w:rsidRPr="00E30282">
              <w:rPr>
                <w:rFonts w:ascii="Garamond" w:hAnsi="Garamond"/>
                <w:szCs w:val="24"/>
              </w:rPr>
              <w:t xml:space="preserve">Austin TX Police Department </w:t>
            </w:r>
            <w:r w:rsidR="00A5798F" w:rsidRPr="00E30282">
              <w:rPr>
                <w:rFonts w:ascii="Garamond" w:hAnsi="Garamond"/>
                <w:szCs w:val="24"/>
              </w:rPr>
              <w:t>- Deployed 135 Axon Fleet systems per year starting Jan</w:t>
            </w:r>
            <w:r w:rsidR="005E4A51" w:rsidRPr="00E30282">
              <w:rPr>
                <w:rFonts w:ascii="Garamond" w:hAnsi="Garamond"/>
                <w:szCs w:val="24"/>
              </w:rPr>
              <w:t>uary</w:t>
            </w:r>
            <w:r w:rsidR="00A5798F" w:rsidRPr="00E30282">
              <w:rPr>
                <w:rFonts w:ascii="Garamond" w:hAnsi="Garamond"/>
                <w:szCs w:val="24"/>
              </w:rPr>
              <w:t xml:space="preserve"> 2020 through October 2029 – LTE offload to Axon Evidence. Deployment also includes Axon Body 3 with Axon Respond (livestreaming) and Auto Tagging (integration with CAD / RMS).</w:t>
            </w:r>
          </w:p>
        </w:tc>
      </w:tr>
    </w:tbl>
    <w:p w14:paraId="3CF567E2" w14:textId="77777777" w:rsidR="00FD5220" w:rsidRPr="00E30282" w:rsidRDefault="00FD5220" w:rsidP="00FD5220">
      <w:pPr>
        <w:widowControl/>
        <w:numPr>
          <w:ilvl w:val="2"/>
          <w:numId w:val="16"/>
        </w:numPr>
        <w:tabs>
          <w:tab w:val="left" w:pos="360"/>
        </w:tabs>
        <w:jc w:val="both"/>
        <w:rPr>
          <w:rFonts w:ascii="Garamond" w:hAnsi="Garamond"/>
          <w:b/>
          <w:szCs w:val="24"/>
        </w:rPr>
      </w:pPr>
      <w:r w:rsidRPr="00E30282">
        <w:rPr>
          <w:rFonts w:ascii="Garamond" w:hAnsi="Garamond"/>
          <w:b/>
          <w:szCs w:val="24"/>
        </w:rPr>
        <w:lastRenderedPageBreak/>
        <w:t xml:space="preserve">Indiana Preferences - </w:t>
      </w:r>
      <w:r w:rsidRPr="00E30282">
        <w:rPr>
          <w:rFonts w:ascii="Garamond" w:hAnsi="Garamond"/>
          <w:szCs w:val="24"/>
        </w:rPr>
        <w:t xml:space="preserve">Pursuant to IC 5-22-15-7, Respondent may claim only one (1) preference.  For the purposes of this RFP, this limitation to claiming one (1) preference applies to Respondent’s ability to claim eligibility for Buy Indiana points.  </w:t>
      </w:r>
      <w:r w:rsidRPr="00E30282">
        <w:rPr>
          <w:rFonts w:ascii="Garamond" w:hAnsi="Garamond"/>
          <w:b/>
          <w:szCs w:val="24"/>
        </w:rPr>
        <w:t>Respondent must clearly indicate which preference(s) they intend to claim. Additionally, the Respondent’s Buy Indiana status must be finalized when the RFP response is submitted to the State.</w:t>
      </w:r>
    </w:p>
    <w:p w14:paraId="2D9F263D" w14:textId="77777777" w:rsidR="00FD5220" w:rsidRPr="00E30282" w:rsidRDefault="00FD5220" w:rsidP="00FD5220">
      <w:pPr>
        <w:widowControl/>
        <w:ind w:left="1440"/>
        <w:jc w:val="both"/>
        <w:rPr>
          <w:rFonts w:ascii="Garamond" w:hAnsi="Garamond"/>
          <w:szCs w:val="24"/>
        </w:rPr>
      </w:pPr>
    </w:p>
    <w:p w14:paraId="4D8AC388" w14:textId="76A61725" w:rsidR="00FD5220" w:rsidRPr="00E30282" w:rsidDel="0070747D" w:rsidRDefault="00FD5220" w:rsidP="00FD5220">
      <w:pPr>
        <w:widowControl/>
        <w:ind w:left="720"/>
        <w:jc w:val="both"/>
        <w:rPr>
          <w:del w:id="1" w:author="Julia Leibelshon" w:date="2021-02-10T09:14:00Z"/>
          <w:rFonts w:ascii="Garamond" w:hAnsi="Garamond" w:cs="Calibri"/>
          <w:b/>
          <w:szCs w:val="24"/>
          <w:u w:val="single"/>
        </w:rPr>
      </w:pPr>
      <w:del w:id="2" w:author="Julia Leibelshon" w:date="2021-02-10T09:14:00Z">
        <w:r w:rsidRPr="00E30282" w:rsidDel="0070747D">
          <w:rPr>
            <w:rFonts w:ascii="Garamond" w:hAnsi="Garamond" w:cs="Calibri"/>
            <w:b/>
            <w:szCs w:val="24"/>
          </w:rPr>
          <w:delText xml:space="preserve">Additionally, </w:delText>
        </w:r>
        <w:r w:rsidRPr="00E30282" w:rsidDel="0070747D">
          <w:rPr>
            <w:rFonts w:ascii="Garamond" w:hAnsi="Garamond" w:cs="Calibri"/>
            <w:b/>
            <w:szCs w:val="24"/>
            <w:u w:val="single"/>
          </w:rPr>
          <w:delText xml:space="preserve">Respondents that wish to claim the Buy Indiana preference (for any criteria listed below) must have an email confirmation of their Buy Indiana status provided by </w:delText>
        </w:r>
        <w:r w:rsidR="0070747D" w:rsidRPr="00E30282" w:rsidDel="0070747D">
          <w:fldChar w:fldCharType="begin"/>
        </w:r>
        <w:r w:rsidR="0070747D" w:rsidRPr="00E30282" w:rsidDel="0070747D">
          <w:delInstrText xml:space="preserve"> HYPERLINK "mailto:buyindianainvest@idoa.in.gov" </w:delInstrText>
        </w:r>
        <w:r w:rsidR="0070747D" w:rsidRPr="00E30282" w:rsidDel="0070747D">
          <w:fldChar w:fldCharType="separate"/>
        </w:r>
        <w:r w:rsidRPr="00E30282" w:rsidDel="0070747D">
          <w:rPr>
            <w:rStyle w:val="Hyperlink"/>
            <w:rFonts w:ascii="Garamond" w:hAnsi="Garamond" w:cs="Calibri"/>
            <w:b/>
            <w:szCs w:val="24"/>
          </w:rPr>
          <w:delText>buyindianainvest@idoa.in.gov</w:delText>
        </w:r>
        <w:r w:rsidR="0070747D" w:rsidRPr="00E30282" w:rsidDel="0070747D">
          <w:rPr>
            <w:rStyle w:val="Hyperlink"/>
            <w:rFonts w:ascii="Garamond" w:hAnsi="Garamond" w:cs="Calibri"/>
            <w:b/>
            <w:szCs w:val="24"/>
          </w:rPr>
          <w:fldChar w:fldCharType="end"/>
        </w:r>
        <w:r w:rsidRPr="00E30282" w:rsidDel="0070747D">
          <w:rPr>
            <w:rFonts w:ascii="Garamond" w:hAnsi="Garamond" w:cs="Calibri"/>
            <w:b/>
            <w:szCs w:val="24"/>
            <w:u w:val="single"/>
          </w:rPr>
          <w:delText xml:space="preserve"> included in the proposal response.  The email confirmation must have been provided from within one year prior to the proposal due date.</w:delText>
        </w:r>
      </w:del>
    </w:p>
    <w:p w14:paraId="5F7C1C49" w14:textId="77777777" w:rsidR="00FD5220" w:rsidRPr="00E30282" w:rsidRDefault="00FD5220" w:rsidP="00FD5220">
      <w:pPr>
        <w:widowControl/>
        <w:ind w:left="1440"/>
        <w:jc w:val="both"/>
        <w:rPr>
          <w:rFonts w:ascii="Garamond" w:hAnsi="Garamond"/>
          <w:szCs w:val="24"/>
        </w:rPr>
      </w:pPr>
    </w:p>
    <w:p w14:paraId="3755FB3B" w14:textId="77777777" w:rsidR="00FD5220" w:rsidRPr="00E30282" w:rsidRDefault="00FD5220" w:rsidP="00FD5220">
      <w:pPr>
        <w:widowControl/>
        <w:ind w:firstLine="720"/>
        <w:jc w:val="both"/>
        <w:rPr>
          <w:rFonts w:ascii="Garamond" w:hAnsi="Garamond"/>
          <w:szCs w:val="24"/>
          <w:u w:val="single"/>
        </w:rPr>
      </w:pPr>
      <w:r w:rsidRPr="00E30282">
        <w:rPr>
          <w:rFonts w:ascii="Garamond" w:hAnsi="Garamond"/>
          <w:szCs w:val="24"/>
          <w:u w:val="single"/>
        </w:rPr>
        <w:t>Buy Indiana</w:t>
      </w:r>
    </w:p>
    <w:p w14:paraId="7893D0AF" w14:textId="77777777" w:rsidR="00FD5220" w:rsidRPr="00E30282" w:rsidRDefault="00FD5220" w:rsidP="00FD5220">
      <w:pPr>
        <w:widowControl/>
        <w:tabs>
          <w:tab w:val="left" w:pos="360"/>
        </w:tabs>
        <w:ind w:left="720"/>
        <w:jc w:val="both"/>
        <w:rPr>
          <w:rFonts w:ascii="Garamond" w:hAnsi="Garamond"/>
          <w:b/>
          <w:szCs w:val="24"/>
        </w:rPr>
      </w:pPr>
      <w:r w:rsidRPr="00E30282">
        <w:rPr>
          <w:rFonts w:ascii="Garamond" w:hAnsi="Garamond"/>
          <w:szCs w:val="24"/>
        </w:rPr>
        <w:t>Refer to Section 2.7 for additional information.</w:t>
      </w:r>
    </w:p>
    <w:p w14:paraId="019A37C2" w14:textId="77777777" w:rsidR="005A6817" w:rsidRPr="00E30282" w:rsidRDefault="005A6817" w:rsidP="005A6817">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5A6817" w:rsidRPr="00E30282" w14:paraId="54688A00" w14:textId="77777777" w:rsidTr="00F934AF">
        <w:tc>
          <w:tcPr>
            <w:tcW w:w="8856" w:type="dxa"/>
            <w:shd w:val="clear" w:color="auto" w:fill="FFFF99"/>
          </w:tcPr>
          <w:p w14:paraId="405DC61A" w14:textId="4556561B" w:rsidR="005A6817" w:rsidRPr="00E30282" w:rsidRDefault="00FB187E" w:rsidP="00F934AF">
            <w:pPr>
              <w:rPr>
                <w:rFonts w:ascii="Garamond" w:hAnsi="Garamond"/>
                <w:szCs w:val="24"/>
              </w:rPr>
            </w:pPr>
            <w:r w:rsidRPr="00E30282">
              <w:rPr>
                <w:rFonts w:ascii="Garamond" w:hAnsi="Garamond"/>
                <w:szCs w:val="24"/>
              </w:rPr>
              <w:t xml:space="preserve">Axon is not claiming </w:t>
            </w:r>
            <w:r w:rsidR="00A519ED" w:rsidRPr="00E30282">
              <w:rPr>
                <w:rFonts w:ascii="Garamond" w:hAnsi="Garamond"/>
                <w:szCs w:val="24"/>
              </w:rPr>
              <w:t>Buy Indiana status</w:t>
            </w:r>
            <w:r w:rsidR="00AF7D93" w:rsidRPr="00E30282">
              <w:rPr>
                <w:rFonts w:ascii="Garamond" w:hAnsi="Garamond"/>
                <w:szCs w:val="24"/>
              </w:rPr>
              <w:t xml:space="preserve">, as we do not qualify for </w:t>
            </w:r>
            <w:r w:rsidR="006E4530" w:rsidRPr="00E30282">
              <w:rPr>
                <w:rFonts w:ascii="Garamond" w:hAnsi="Garamond"/>
                <w:szCs w:val="24"/>
              </w:rPr>
              <w:t xml:space="preserve">any of </w:t>
            </w:r>
            <w:r w:rsidR="00AF7D93" w:rsidRPr="00E30282">
              <w:rPr>
                <w:rFonts w:ascii="Garamond" w:hAnsi="Garamond"/>
                <w:szCs w:val="24"/>
              </w:rPr>
              <w:t>the following:</w:t>
            </w:r>
          </w:p>
          <w:p w14:paraId="0FA0FEC5" w14:textId="77777777" w:rsidR="00AF7D93" w:rsidRPr="00E30282" w:rsidRDefault="00AF7D93" w:rsidP="00AF7D93">
            <w:pPr>
              <w:pStyle w:val="ListParagraph"/>
              <w:numPr>
                <w:ilvl w:val="0"/>
                <w:numId w:val="32"/>
              </w:numPr>
              <w:rPr>
                <w:rFonts w:ascii="Garamond" w:hAnsi="Garamond"/>
                <w:szCs w:val="24"/>
              </w:rPr>
            </w:pPr>
            <w:r w:rsidRPr="00E30282">
              <w:rPr>
                <w:rFonts w:ascii="Garamond" w:hAnsi="Garamond"/>
                <w:szCs w:val="24"/>
              </w:rPr>
              <w:t>A business whose principal place of business is located in Indiana</w:t>
            </w:r>
          </w:p>
          <w:p w14:paraId="2E5A7920" w14:textId="77777777" w:rsidR="00AF7D93" w:rsidRPr="00E30282" w:rsidRDefault="00AF7D93" w:rsidP="00AF7D93">
            <w:pPr>
              <w:pStyle w:val="ListParagraph"/>
              <w:numPr>
                <w:ilvl w:val="0"/>
                <w:numId w:val="32"/>
              </w:numPr>
              <w:rPr>
                <w:rFonts w:ascii="Garamond" w:hAnsi="Garamond"/>
                <w:szCs w:val="24"/>
              </w:rPr>
            </w:pPr>
            <w:r w:rsidRPr="00E30282">
              <w:rPr>
                <w:rFonts w:ascii="Garamond" w:hAnsi="Garamond"/>
                <w:szCs w:val="24"/>
              </w:rPr>
              <w:t>A business that pays a majority of its payroll (in dollar volume) to residents of Indiana</w:t>
            </w:r>
          </w:p>
          <w:p w14:paraId="5FE584E2" w14:textId="77777777" w:rsidR="00AF7D93" w:rsidRPr="00E30282" w:rsidRDefault="00AF7D93" w:rsidP="00AF7D93">
            <w:pPr>
              <w:pStyle w:val="ListParagraph"/>
              <w:numPr>
                <w:ilvl w:val="0"/>
                <w:numId w:val="32"/>
              </w:numPr>
              <w:rPr>
                <w:rFonts w:ascii="Garamond" w:hAnsi="Garamond"/>
                <w:szCs w:val="24"/>
              </w:rPr>
            </w:pPr>
            <w:r w:rsidRPr="00E30282">
              <w:rPr>
                <w:rFonts w:ascii="Garamond" w:hAnsi="Garamond"/>
                <w:szCs w:val="24"/>
              </w:rPr>
              <w:t>A business that employs Indiana residents as a majority of its employees</w:t>
            </w:r>
          </w:p>
          <w:p w14:paraId="4D410208" w14:textId="77777777" w:rsidR="00AF7D93" w:rsidRPr="00E30282" w:rsidRDefault="00AF7D93" w:rsidP="00AF7D93">
            <w:pPr>
              <w:pStyle w:val="ListParagraph"/>
              <w:numPr>
                <w:ilvl w:val="0"/>
                <w:numId w:val="32"/>
              </w:numPr>
              <w:rPr>
                <w:rFonts w:ascii="Garamond" w:hAnsi="Garamond"/>
                <w:szCs w:val="24"/>
              </w:rPr>
            </w:pPr>
            <w:r w:rsidRPr="00E30282">
              <w:rPr>
                <w:rFonts w:ascii="Garamond" w:hAnsi="Garamond"/>
                <w:szCs w:val="24"/>
              </w:rPr>
              <w:t xml:space="preserve">A business that makes significant capital investments in Indiana </w:t>
            </w:r>
          </w:p>
          <w:p w14:paraId="1459CF0B" w14:textId="2B454B67" w:rsidR="00AF7D93" w:rsidRPr="00E30282" w:rsidRDefault="00AF7D93" w:rsidP="00AF7D93">
            <w:pPr>
              <w:pStyle w:val="ListParagraph"/>
              <w:numPr>
                <w:ilvl w:val="0"/>
                <w:numId w:val="32"/>
              </w:numPr>
              <w:rPr>
                <w:rFonts w:ascii="Garamond" w:hAnsi="Garamond"/>
                <w:szCs w:val="24"/>
              </w:rPr>
            </w:pPr>
            <w:r w:rsidRPr="00E30282">
              <w:rPr>
                <w:rFonts w:ascii="Garamond" w:hAnsi="Garamond"/>
                <w:szCs w:val="24"/>
              </w:rPr>
              <w:t xml:space="preserve">A business that has a substantial positive economic impact on Indiana </w:t>
            </w:r>
          </w:p>
        </w:tc>
      </w:tr>
    </w:tbl>
    <w:p w14:paraId="59B9CA00" w14:textId="77777777" w:rsidR="00FD5220" w:rsidRPr="00E30282" w:rsidRDefault="00FD5220" w:rsidP="00FD5220">
      <w:pPr>
        <w:widowControl/>
        <w:tabs>
          <w:tab w:val="left" w:pos="360"/>
        </w:tabs>
        <w:jc w:val="both"/>
        <w:rPr>
          <w:rFonts w:ascii="Garamond" w:hAnsi="Garamond"/>
          <w:b/>
          <w:szCs w:val="24"/>
        </w:rPr>
      </w:pPr>
    </w:p>
    <w:p w14:paraId="478748BA" w14:textId="0F3754B2" w:rsidR="00F655C2" w:rsidRPr="00E30282" w:rsidRDefault="005F4768" w:rsidP="00F655C2">
      <w:pPr>
        <w:widowControl/>
        <w:numPr>
          <w:ilvl w:val="2"/>
          <w:numId w:val="16"/>
        </w:numPr>
        <w:tabs>
          <w:tab w:val="left" w:pos="360"/>
        </w:tabs>
        <w:jc w:val="both"/>
        <w:rPr>
          <w:rFonts w:ascii="Garamond" w:hAnsi="Garamond"/>
          <w:szCs w:val="24"/>
        </w:rPr>
      </w:pPr>
      <w:r w:rsidRPr="00E30282">
        <w:rPr>
          <w:rFonts w:ascii="Garamond" w:hAnsi="Garamond"/>
          <w:b/>
          <w:szCs w:val="24"/>
        </w:rPr>
        <w:t>RESERVED</w:t>
      </w:r>
    </w:p>
    <w:p w14:paraId="71405DB1" w14:textId="77777777" w:rsidR="00F655C2" w:rsidRPr="00E30282" w:rsidRDefault="00F655C2" w:rsidP="00AF696A">
      <w:pPr>
        <w:widowControl/>
        <w:jc w:val="both"/>
        <w:rPr>
          <w:rFonts w:ascii="Garamond" w:hAnsi="Garamond"/>
          <w:szCs w:val="24"/>
        </w:rPr>
      </w:pPr>
    </w:p>
    <w:sectPr w:rsidR="00F655C2" w:rsidRPr="00E3028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ourier">
    <w:altName w:val="Courier New"/>
    <w:panose1 w:val="02070409020205020404"/>
    <w:charset w:val="00"/>
    <w:family w:val="auto"/>
    <w:notTrueType/>
    <w:pitch w:val="variable"/>
    <w:sig w:usb0="00000003"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Open Sans Light">
    <w:panose1 w:val="020B03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0002AFF" w:usb1="4000ACFF" w:usb2="00000001" w:usb3="00000000" w:csb0="000001FF" w:csb1="00000000"/>
  </w:font>
  <w:font w:name="Klavika Medium">
    <w:panose1 w:val="02000000000000000000"/>
    <w:charset w:val="00"/>
    <w:family w:val="modern"/>
    <w:notTrueType/>
    <w:pitch w:val="variable"/>
    <w:sig w:usb0="A00000AF" w:usb1="5000204A" w:usb2="00000000" w:usb3="00000000" w:csb0="00000093" w:csb1="00000000"/>
  </w:font>
  <w:font w:name="Open Sans Semibold">
    <w:altName w:val="Segoe UI"/>
    <w:panose1 w:val="020B0706030804020204"/>
    <w:charset w:val="00"/>
    <w:family w:val="swiss"/>
    <w:pitch w:val="variable"/>
    <w:sig w:usb0="E00002EF" w:usb1="4000205B" w:usb2="00000028" w:usb3="00000000" w:csb0="0000019F" w:csb1="00000000"/>
  </w:font>
  <w:font w:name="Open Sans">
    <w:altName w:val="Arial"/>
    <w:panose1 w:val="020B0606030504020204"/>
    <w:charset w:val="00"/>
    <w:family w:val="swiss"/>
    <w:pitch w:val="variable"/>
    <w:sig w:usb0="E00002EF" w:usb1="4000205B" w:usb2="00000028"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BF61BE1"/>
    <w:multiLevelType w:val="hybridMultilevel"/>
    <w:tmpl w:val="CBB6A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4"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6417920"/>
    <w:multiLevelType w:val="hybridMultilevel"/>
    <w:tmpl w:val="140EE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7420F1"/>
    <w:multiLevelType w:val="hybridMultilevel"/>
    <w:tmpl w:val="CF64D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0F7464"/>
    <w:multiLevelType w:val="hybridMultilevel"/>
    <w:tmpl w:val="BE488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5F99D6"/>
    <w:multiLevelType w:val="hybridMultilevel"/>
    <w:tmpl w:val="78442D08"/>
    <w:lvl w:ilvl="0" w:tplc="B88C6BEA">
      <w:start w:val="1"/>
      <w:numFmt w:val="bullet"/>
      <w:lvlText w:val=""/>
      <w:lvlJc w:val="left"/>
      <w:pPr>
        <w:ind w:left="720" w:hanging="360"/>
      </w:pPr>
      <w:rPr>
        <w:rFonts w:ascii="Webdings" w:hAnsi="Webdings" w:hint="default"/>
        <w:color w:val="FFD700"/>
        <w:sz w:val="28"/>
      </w:rPr>
    </w:lvl>
    <w:lvl w:ilvl="1" w:tplc="90BE4C68">
      <w:start w:val="1"/>
      <w:numFmt w:val="bullet"/>
      <w:lvlText w:val=""/>
      <w:lvlJc w:val="left"/>
      <w:pPr>
        <w:ind w:left="1440" w:hanging="360"/>
      </w:pPr>
      <w:rPr>
        <w:rFonts w:ascii="Webdings" w:hAnsi="Webdings" w:hint="default"/>
        <w:color w:val="auto"/>
        <w:sz w:val="24"/>
      </w:rPr>
    </w:lvl>
    <w:lvl w:ilvl="2" w:tplc="98EC15CA">
      <w:start w:val="1"/>
      <w:numFmt w:val="bullet"/>
      <w:lvlText w:val=""/>
      <w:lvlJc w:val="left"/>
      <w:pPr>
        <w:ind w:left="2160" w:hanging="360"/>
      </w:pPr>
      <w:rPr>
        <w:rFonts w:ascii="Wingdings" w:hAnsi="Wingdings" w:hint="default"/>
      </w:rPr>
    </w:lvl>
    <w:lvl w:ilvl="3" w:tplc="42F66B7C" w:tentative="1">
      <w:start w:val="1"/>
      <w:numFmt w:val="bullet"/>
      <w:lvlText w:val=""/>
      <w:lvlJc w:val="left"/>
      <w:pPr>
        <w:ind w:left="2880" w:hanging="360"/>
      </w:pPr>
      <w:rPr>
        <w:rFonts w:ascii="Symbol" w:hAnsi="Symbol" w:hint="default"/>
      </w:rPr>
    </w:lvl>
    <w:lvl w:ilvl="4" w:tplc="11680556" w:tentative="1">
      <w:start w:val="1"/>
      <w:numFmt w:val="bullet"/>
      <w:lvlText w:val="o"/>
      <w:lvlJc w:val="left"/>
      <w:pPr>
        <w:ind w:left="3600" w:hanging="360"/>
      </w:pPr>
      <w:rPr>
        <w:rFonts w:ascii="Courier New" w:hAnsi="Courier New" w:cs="Courier New" w:hint="default"/>
      </w:rPr>
    </w:lvl>
    <w:lvl w:ilvl="5" w:tplc="3556A266" w:tentative="1">
      <w:start w:val="1"/>
      <w:numFmt w:val="bullet"/>
      <w:lvlText w:val=""/>
      <w:lvlJc w:val="left"/>
      <w:pPr>
        <w:ind w:left="4320" w:hanging="360"/>
      </w:pPr>
      <w:rPr>
        <w:rFonts w:ascii="Wingdings" w:hAnsi="Wingdings" w:hint="default"/>
      </w:rPr>
    </w:lvl>
    <w:lvl w:ilvl="6" w:tplc="A8C63B1C" w:tentative="1">
      <w:start w:val="1"/>
      <w:numFmt w:val="bullet"/>
      <w:lvlText w:val=""/>
      <w:lvlJc w:val="left"/>
      <w:pPr>
        <w:ind w:left="5040" w:hanging="360"/>
      </w:pPr>
      <w:rPr>
        <w:rFonts w:ascii="Symbol" w:hAnsi="Symbol" w:hint="default"/>
      </w:rPr>
    </w:lvl>
    <w:lvl w:ilvl="7" w:tplc="F78A094C" w:tentative="1">
      <w:start w:val="1"/>
      <w:numFmt w:val="bullet"/>
      <w:lvlText w:val="o"/>
      <w:lvlJc w:val="left"/>
      <w:pPr>
        <w:ind w:left="5760" w:hanging="360"/>
      </w:pPr>
      <w:rPr>
        <w:rFonts w:ascii="Courier New" w:hAnsi="Courier New" w:cs="Courier New" w:hint="default"/>
      </w:rPr>
    </w:lvl>
    <w:lvl w:ilvl="8" w:tplc="212AAEC6" w:tentative="1">
      <w:start w:val="1"/>
      <w:numFmt w:val="bullet"/>
      <w:lvlText w:val=""/>
      <w:lvlJc w:val="left"/>
      <w:pPr>
        <w:ind w:left="6480" w:hanging="360"/>
      </w:pPr>
      <w:rPr>
        <w:rFonts w:ascii="Wingdings" w:hAnsi="Wingdings" w:hint="default"/>
      </w:rPr>
    </w:lvl>
  </w:abstractNum>
  <w:abstractNum w:abstractNumId="9"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0"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2CA333D"/>
    <w:multiLevelType w:val="hybridMultilevel"/>
    <w:tmpl w:val="C5F4D9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7121FF"/>
    <w:multiLevelType w:val="hybridMultilevel"/>
    <w:tmpl w:val="C694A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14" w15:restartNumberingAfterBreak="0">
    <w:nsid w:val="38DB5DF6"/>
    <w:multiLevelType w:val="hybridMultilevel"/>
    <w:tmpl w:val="CD6AF936"/>
    <w:lvl w:ilvl="0" w:tplc="0409000F">
      <w:start w:val="1"/>
      <w:numFmt w:val="decimal"/>
      <w:lvlText w:val="%1."/>
      <w:lvlJc w:val="left"/>
      <w:pPr>
        <w:ind w:left="765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9BC0F9A"/>
    <w:multiLevelType w:val="hybridMultilevel"/>
    <w:tmpl w:val="524226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B5B47A2"/>
    <w:multiLevelType w:val="hybridMultilevel"/>
    <w:tmpl w:val="9356F3C2"/>
    <w:lvl w:ilvl="0" w:tplc="137E243A">
      <w:start w:val="1"/>
      <w:numFmt w:val="bullet"/>
      <w:pStyle w:val="ABullet1"/>
      <w:suff w:val="nothing"/>
      <w:lvlText w:val=""/>
      <w:lvlJc w:val="left"/>
      <w:pPr>
        <w:ind w:left="720" w:hanging="360"/>
      </w:pPr>
      <w:rPr>
        <w:rFonts w:ascii="Webdings" w:hAnsi="Webdings" w:hint="default"/>
        <w:color w:val="FFD700"/>
        <w:sz w:val="28"/>
      </w:rPr>
    </w:lvl>
    <w:lvl w:ilvl="1" w:tplc="380231F4">
      <w:start w:val="1"/>
      <w:numFmt w:val="bullet"/>
      <w:suff w:val="nothing"/>
      <w:lvlText w:val=""/>
      <w:lvlJc w:val="left"/>
      <w:pPr>
        <w:ind w:left="0" w:firstLine="720"/>
      </w:pPr>
      <w:rPr>
        <w:rFonts w:ascii="Webdings" w:hAnsi="Webdings" w:hint="default"/>
        <w:color w:val="000000" w:themeColor="text1"/>
        <w:sz w:val="28"/>
      </w:rPr>
    </w:lvl>
    <w:lvl w:ilvl="2" w:tplc="ACDAC6A2">
      <w:start w:val="1"/>
      <w:numFmt w:val="bullet"/>
      <w:suff w:val="nothing"/>
      <w:lvlText w:val=""/>
      <w:lvlJc w:val="left"/>
      <w:pPr>
        <w:ind w:left="0" w:firstLine="1080"/>
      </w:pPr>
      <w:rPr>
        <w:rFonts w:ascii="Webdings" w:hAnsi="Webdings" w:hint="default"/>
        <w:color w:val="FFD700"/>
        <w:sz w:val="28"/>
      </w:rPr>
    </w:lvl>
    <w:lvl w:ilvl="3" w:tplc="E9169E6C">
      <w:start w:val="1"/>
      <w:numFmt w:val="bullet"/>
      <w:suff w:val="nothing"/>
      <w:lvlText w:val=""/>
      <w:lvlJc w:val="left"/>
      <w:pPr>
        <w:ind w:left="0" w:firstLine="1440"/>
      </w:pPr>
      <w:rPr>
        <w:rFonts w:ascii="Webdings" w:hAnsi="Webdings" w:hint="default"/>
        <w:color w:val="000000" w:themeColor="text1"/>
        <w:sz w:val="28"/>
      </w:rPr>
    </w:lvl>
    <w:lvl w:ilvl="4" w:tplc="2A02FED6">
      <w:start w:val="1"/>
      <w:numFmt w:val="bullet"/>
      <w:suff w:val="nothing"/>
      <w:lvlText w:val=""/>
      <w:lvlJc w:val="left"/>
      <w:pPr>
        <w:ind w:left="0" w:firstLine="1800"/>
      </w:pPr>
      <w:rPr>
        <w:rFonts w:ascii="Webdings" w:hAnsi="Webdings" w:hint="default"/>
        <w:color w:val="FFD700"/>
        <w:sz w:val="28"/>
      </w:rPr>
    </w:lvl>
    <w:lvl w:ilvl="5" w:tplc="10004310">
      <w:start w:val="1"/>
      <w:numFmt w:val="bullet"/>
      <w:lvlText w:val=""/>
      <w:lvlJc w:val="left"/>
      <w:pPr>
        <w:ind w:left="4320" w:hanging="360"/>
      </w:pPr>
      <w:rPr>
        <w:rFonts w:ascii="Wingdings" w:hAnsi="Wingdings" w:hint="default"/>
      </w:rPr>
    </w:lvl>
    <w:lvl w:ilvl="6" w:tplc="38B6EF28" w:tentative="1">
      <w:start w:val="1"/>
      <w:numFmt w:val="bullet"/>
      <w:lvlText w:val=""/>
      <w:lvlJc w:val="left"/>
      <w:pPr>
        <w:ind w:left="5040" w:hanging="360"/>
      </w:pPr>
      <w:rPr>
        <w:rFonts w:ascii="Symbol" w:hAnsi="Symbol" w:hint="default"/>
      </w:rPr>
    </w:lvl>
    <w:lvl w:ilvl="7" w:tplc="94C2691E" w:tentative="1">
      <w:start w:val="1"/>
      <w:numFmt w:val="bullet"/>
      <w:lvlText w:val="o"/>
      <w:lvlJc w:val="left"/>
      <w:pPr>
        <w:ind w:left="5760" w:hanging="360"/>
      </w:pPr>
      <w:rPr>
        <w:rFonts w:ascii="Courier New" w:hAnsi="Courier New" w:cs="Courier New" w:hint="default"/>
      </w:rPr>
    </w:lvl>
    <w:lvl w:ilvl="8" w:tplc="15A23954" w:tentative="1">
      <w:start w:val="1"/>
      <w:numFmt w:val="bullet"/>
      <w:lvlText w:val=""/>
      <w:lvlJc w:val="left"/>
      <w:pPr>
        <w:ind w:left="6480" w:hanging="360"/>
      </w:pPr>
      <w:rPr>
        <w:rFonts w:ascii="Wingdings" w:hAnsi="Wingdings" w:hint="default"/>
      </w:rPr>
    </w:lvl>
  </w:abstractNum>
  <w:abstractNum w:abstractNumId="17" w15:restartNumberingAfterBreak="0">
    <w:nsid w:val="4490095B"/>
    <w:multiLevelType w:val="hybridMultilevel"/>
    <w:tmpl w:val="0D48E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9"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FDC0384"/>
    <w:multiLevelType w:val="hybridMultilevel"/>
    <w:tmpl w:val="073CC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4BC7034"/>
    <w:multiLevelType w:val="hybridMultilevel"/>
    <w:tmpl w:val="1DF22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4"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6"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30"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9FBF760"/>
    <w:multiLevelType w:val="hybridMultilevel"/>
    <w:tmpl w:val="EF32F4C4"/>
    <w:lvl w:ilvl="0" w:tplc="DCCC0F98">
      <w:start w:val="1"/>
      <w:numFmt w:val="bullet"/>
      <w:lvlText w:val=""/>
      <w:lvlJc w:val="left"/>
      <w:pPr>
        <w:ind w:left="720" w:hanging="360"/>
      </w:pPr>
      <w:rPr>
        <w:rFonts w:ascii="Webdings" w:hAnsi="Webdings" w:hint="default"/>
        <w:color w:val="FFD700"/>
        <w:sz w:val="28"/>
      </w:rPr>
    </w:lvl>
    <w:lvl w:ilvl="1" w:tplc="8FEAB1D0">
      <w:start w:val="1"/>
      <w:numFmt w:val="bullet"/>
      <w:lvlText w:val=""/>
      <w:lvlJc w:val="left"/>
      <w:pPr>
        <w:ind w:left="1440" w:hanging="360"/>
      </w:pPr>
      <w:rPr>
        <w:rFonts w:ascii="Webdings" w:hAnsi="Webdings" w:hint="default"/>
        <w:color w:val="auto"/>
        <w:sz w:val="24"/>
      </w:rPr>
    </w:lvl>
    <w:lvl w:ilvl="2" w:tplc="215AD2E6">
      <w:start w:val="1"/>
      <w:numFmt w:val="bullet"/>
      <w:lvlText w:val=""/>
      <w:lvlJc w:val="left"/>
      <w:pPr>
        <w:ind w:left="2160" w:hanging="360"/>
      </w:pPr>
      <w:rPr>
        <w:rFonts w:ascii="Wingdings" w:hAnsi="Wingdings" w:hint="default"/>
      </w:rPr>
    </w:lvl>
    <w:lvl w:ilvl="3" w:tplc="67CED1DE" w:tentative="1">
      <w:start w:val="1"/>
      <w:numFmt w:val="bullet"/>
      <w:lvlText w:val=""/>
      <w:lvlJc w:val="left"/>
      <w:pPr>
        <w:ind w:left="2880" w:hanging="360"/>
      </w:pPr>
      <w:rPr>
        <w:rFonts w:ascii="Symbol" w:hAnsi="Symbol" w:hint="default"/>
      </w:rPr>
    </w:lvl>
    <w:lvl w:ilvl="4" w:tplc="BCAC8712" w:tentative="1">
      <w:start w:val="1"/>
      <w:numFmt w:val="bullet"/>
      <w:lvlText w:val="o"/>
      <w:lvlJc w:val="left"/>
      <w:pPr>
        <w:ind w:left="3600" w:hanging="360"/>
      </w:pPr>
      <w:rPr>
        <w:rFonts w:ascii="Courier New" w:hAnsi="Courier New" w:cs="Courier New" w:hint="default"/>
      </w:rPr>
    </w:lvl>
    <w:lvl w:ilvl="5" w:tplc="5E207AB8" w:tentative="1">
      <w:start w:val="1"/>
      <w:numFmt w:val="bullet"/>
      <w:lvlText w:val=""/>
      <w:lvlJc w:val="left"/>
      <w:pPr>
        <w:ind w:left="4320" w:hanging="360"/>
      </w:pPr>
      <w:rPr>
        <w:rFonts w:ascii="Wingdings" w:hAnsi="Wingdings" w:hint="default"/>
      </w:rPr>
    </w:lvl>
    <w:lvl w:ilvl="6" w:tplc="624444B6" w:tentative="1">
      <w:start w:val="1"/>
      <w:numFmt w:val="bullet"/>
      <w:lvlText w:val=""/>
      <w:lvlJc w:val="left"/>
      <w:pPr>
        <w:ind w:left="5040" w:hanging="360"/>
      </w:pPr>
      <w:rPr>
        <w:rFonts w:ascii="Symbol" w:hAnsi="Symbol" w:hint="default"/>
      </w:rPr>
    </w:lvl>
    <w:lvl w:ilvl="7" w:tplc="67C2F7A2" w:tentative="1">
      <w:start w:val="1"/>
      <w:numFmt w:val="bullet"/>
      <w:lvlText w:val="o"/>
      <w:lvlJc w:val="left"/>
      <w:pPr>
        <w:ind w:left="5760" w:hanging="360"/>
      </w:pPr>
      <w:rPr>
        <w:rFonts w:ascii="Courier New" w:hAnsi="Courier New" w:cs="Courier New" w:hint="default"/>
      </w:rPr>
    </w:lvl>
    <w:lvl w:ilvl="8" w:tplc="83389CCE" w:tentative="1">
      <w:start w:val="1"/>
      <w:numFmt w:val="bullet"/>
      <w:lvlText w:val=""/>
      <w:lvlJc w:val="left"/>
      <w:pPr>
        <w:ind w:left="6480" w:hanging="360"/>
      </w:pPr>
      <w:rPr>
        <w:rFonts w:ascii="Wingdings" w:hAnsi="Wingdings" w:hint="default"/>
      </w:rPr>
    </w:lvl>
  </w:abstractNum>
  <w:abstractNum w:abstractNumId="32" w15:restartNumberingAfterBreak="0">
    <w:nsid w:val="6B5C754B"/>
    <w:multiLevelType w:val="hybridMultilevel"/>
    <w:tmpl w:val="78442D08"/>
    <w:lvl w:ilvl="0" w:tplc="771843F8">
      <w:start w:val="1"/>
      <w:numFmt w:val="bullet"/>
      <w:lvlText w:val=""/>
      <w:lvlJc w:val="left"/>
      <w:pPr>
        <w:ind w:left="720" w:hanging="360"/>
      </w:pPr>
      <w:rPr>
        <w:rFonts w:ascii="Webdings" w:hAnsi="Webdings" w:hint="default"/>
        <w:color w:val="FFD700"/>
        <w:sz w:val="28"/>
      </w:rPr>
    </w:lvl>
    <w:lvl w:ilvl="1" w:tplc="143CB62A">
      <w:start w:val="1"/>
      <w:numFmt w:val="bullet"/>
      <w:lvlText w:val=""/>
      <w:lvlJc w:val="left"/>
      <w:pPr>
        <w:ind w:left="1440" w:hanging="360"/>
      </w:pPr>
      <w:rPr>
        <w:rFonts w:ascii="Webdings" w:hAnsi="Webdings" w:hint="default"/>
        <w:color w:val="auto"/>
        <w:sz w:val="24"/>
      </w:rPr>
    </w:lvl>
    <w:lvl w:ilvl="2" w:tplc="05B0A0D2">
      <w:start w:val="1"/>
      <w:numFmt w:val="bullet"/>
      <w:lvlText w:val=""/>
      <w:lvlJc w:val="left"/>
      <w:pPr>
        <w:ind w:left="2160" w:hanging="360"/>
      </w:pPr>
      <w:rPr>
        <w:rFonts w:ascii="Wingdings" w:hAnsi="Wingdings" w:hint="default"/>
      </w:rPr>
    </w:lvl>
    <w:lvl w:ilvl="3" w:tplc="194AA28A" w:tentative="1">
      <w:start w:val="1"/>
      <w:numFmt w:val="bullet"/>
      <w:lvlText w:val=""/>
      <w:lvlJc w:val="left"/>
      <w:pPr>
        <w:ind w:left="2880" w:hanging="360"/>
      </w:pPr>
      <w:rPr>
        <w:rFonts w:ascii="Symbol" w:hAnsi="Symbol" w:hint="default"/>
      </w:rPr>
    </w:lvl>
    <w:lvl w:ilvl="4" w:tplc="3B8A84B2" w:tentative="1">
      <w:start w:val="1"/>
      <w:numFmt w:val="bullet"/>
      <w:lvlText w:val="o"/>
      <w:lvlJc w:val="left"/>
      <w:pPr>
        <w:ind w:left="3600" w:hanging="360"/>
      </w:pPr>
      <w:rPr>
        <w:rFonts w:ascii="Courier New" w:hAnsi="Courier New" w:cs="Courier New" w:hint="default"/>
      </w:rPr>
    </w:lvl>
    <w:lvl w:ilvl="5" w:tplc="07942784" w:tentative="1">
      <w:start w:val="1"/>
      <w:numFmt w:val="bullet"/>
      <w:lvlText w:val=""/>
      <w:lvlJc w:val="left"/>
      <w:pPr>
        <w:ind w:left="4320" w:hanging="360"/>
      </w:pPr>
      <w:rPr>
        <w:rFonts w:ascii="Wingdings" w:hAnsi="Wingdings" w:hint="default"/>
      </w:rPr>
    </w:lvl>
    <w:lvl w:ilvl="6" w:tplc="4B2C5262" w:tentative="1">
      <w:start w:val="1"/>
      <w:numFmt w:val="bullet"/>
      <w:lvlText w:val=""/>
      <w:lvlJc w:val="left"/>
      <w:pPr>
        <w:ind w:left="5040" w:hanging="360"/>
      </w:pPr>
      <w:rPr>
        <w:rFonts w:ascii="Symbol" w:hAnsi="Symbol" w:hint="default"/>
      </w:rPr>
    </w:lvl>
    <w:lvl w:ilvl="7" w:tplc="D6A04720" w:tentative="1">
      <w:start w:val="1"/>
      <w:numFmt w:val="bullet"/>
      <w:lvlText w:val="o"/>
      <w:lvlJc w:val="left"/>
      <w:pPr>
        <w:ind w:left="5760" w:hanging="360"/>
      </w:pPr>
      <w:rPr>
        <w:rFonts w:ascii="Courier New" w:hAnsi="Courier New" w:cs="Courier New" w:hint="default"/>
      </w:rPr>
    </w:lvl>
    <w:lvl w:ilvl="8" w:tplc="E5FCAC9E" w:tentative="1">
      <w:start w:val="1"/>
      <w:numFmt w:val="bullet"/>
      <w:lvlText w:val=""/>
      <w:lvlJc w:val="left"/>
      <w:pPr>
        <w:ind w:left="6480" w:hanging="360"/>
      </w:pPr>
      <w:rPr>
        <w:rFonts w:ascii="Wingdings" w:hAnsi="Wingdings" w:hint="default"/>
      </w:rPr>
    </w:lvl>
  </w:abstractNum>
  <w:abstractNum w:abstractNumId="33"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DB7749A"/>
    <w:multiLevelType w:val="hybridMultilevel"/>
    <w:tmpl w:val="78442D08"/>
    <w:lvl w:ilvl="0" w:tplc="0810CCB6">
      <w:start w:val="1"/>
      <w:numFmt w:val="bullet"/>
      <w:lvlText w:val=""/>
      <w:lvlJc w:val="left"/>
      <w:pPr>
        <w:ind w:left="720" w:hanging="360"/>
      </w:pPr>
      <w:rPr>
        <w:rFonts w:ascii="Webdings" w:hAnsi="Webdings" w:hint="default"/>
        <w:color w:val="FFD700"/>
        <w:sz w:val="28"/>
      </w:rPr>
    </w:lvl>
    <w:lvl w:ilvl="1" w:tplc="0FCA1C6A">
      <w:start w:val="1"/>
      <w:numFmt w:val="bullet"/>
      <w:lvlText w:val=""/>
      <w:lvlJc w:val="left"/>
      <w:pPr>
        <w:ind w:left="1440" w:hanging="360"/>
      </w:pPr>
      <w:rPr>
        <w:rFonts w:ascii="Webdings" w:hAnsi="Webdings" w:hint="default"/>
        <w:color w:val="auto"/>
        <w:sz w:val="24"/>
      </w:rPr>
    </w:lvl>
    <w:lvl w:ilvl="2" w:tplc="5F2CA872">
      <w:start w:val="1"/>
      <w:numFmt w:val="bullet"/>
      <w:lvlText w:val=""/>
      <w:lvlJc w:val="left"/>
      <w:pPr>
        <w:ind w:left="2160" w:hanging="360"/>
      </w:pPr>
      <w:rPr>
        <w:rFonts w:ascii="Wingdings" w:hAnsi="Wingdings" w:hint="default"/>
      </w:rPr>
    </w:lvl>
    <w:lvl w:ilvl="3" w:tplc="AADA1BA0" w:tentative="1">
      <w:start w:val="1"/>
      <w:numFmt w:val="bullet"/>
      <w:lvlText w:val=""/>
      <w:lvlJc w:val="left"/>
      <w:pPr>
        <w:ind w:left="2880" w:hanging="360"/>
      </w:pPr>
      <w:rPr>
        <w:rFonts w:ascii="Symbol" w:hAnsi="Symbol" w:hint="default"/>
      </w:rPr>
    </w:lvl>
    <w:lvl w:ilvl="4" w:tplc="2F82EA70" w:tentative="1">
      <w:start w:val="1"/>
      <w:numFmt w:val="bullet"/>
      <w:lvlText w:val="o"/>
      <w:lvlJc w:val="left"/>
      <w:pPr>
        <w:ind w:left="3600" w:hanging="360"/>
      </w:pPr>
      <w:rPr>
        <w:rFonts w:ascii="Courier New" w:hAnsi="Courier New" w:cs="Courier New" w:hint="default"/>
      </w:rPr>
    </w:lvl>
    <w:lvl w:ilvl="5" w:tplc="7248C2D4" w:tentative="1">
      <w:start w:val="1"/>
      <w:numFmt w:val="bullet"/>
      <w:lvlText w:val=""/>
      <w:lvlJc w:val="left"/>
      <w:pPr>
        <w:ind w:left="4320" w:hanging="360"/>
      </w:pPr>
      <w:rPr>
        <w:rFonts w:ascii="Wingdings" w:hAnsi="Wingdings" w:hint="default"/>
      </w:rPr>
    </w:lvl>
    <w:lvl w:ilvl="6" w:tplc="D2185ED0" w:tentative="1">
      <w:start w:val="1"/>
      <w:numFmt w:val="bullet"/>
      <w:lvlText w:val=""/>
      <w:lvlJc w:val="left"/>
      <w:pPr>
        <w:ind w:left="5040" w:hanging="360"/>
      </w:pPr>
      <w:rPr>
        <w:rFonts w:ascii="Symbol" w:hAnsi="Symbol" w:hint="default"/>
      </w:rPr>
    </w:lvl>
    <w:lvl w:ilvl="7" w:tplc="B5284DA8" w:tentative="1">
      <w:start w:val="1"/>
      <w:numFmt w:val="bullet"/>
      <w:lvlText w:val="o"/>
      <w:lvlJc w:val="left"/>
      <w:pPr>
        <w:ind w:left="5760" w:hanging="360"/>
      </w:pPr>
      <w:rPr>
        <w:rFonts w:ascii="Courier New" w:hAnsi="Courier New" w:cs="Courier New" w:hint="default"/>
      </w:rPr>
    </w:lvl>
    <w:lvl w:ilvl="8" w:tplc="85523C10" w:tentative="1">
      <w:start w:val="1"/>
      <w:numFmt w:val="bullet"/>
      <w:lvlText w:val=""/>
      <w:lvlJc w:val="left"/>
      <w:pPr>
        <w:ind w:left="6480" w:hanging="360"/>
      </w:pPr>
      <w:rPr>
        <w:rFonts w:ascii="Wingdings" w:hAnsi="Wingdings" w:hint="default"/>
      </w:rPr>
    </w:lvl>
  </w:abstractNum>
  <w:abstractNum w:abstractNumId="35" w15:restartNumberingAfterBreak="0">
    <w:nsid w:val="735F443D"/>
    <w:multiLevelType w:val="hybridMultilevel"/>
    <w:tmpl w:val="3EF2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15:restartNumberingAfterBreak="0">
    <w:nsid w:val="7BB28D4E"/>
    <w:multiLevelType w:val="hybridMultilevel"/>
    <w:tmpl w:val="EF32F4C4"/>
    <w:lvl w:ilvl="0" w:tplc="A1ACE0D6">
      <w:start w:val="1"/>
      <w:numFmt w:val="bullet"/>
      <w:lvlText w:val=""/>
      <w:lvlJc w:val="left"/>
      <w:pPr>
        <w:ind w:left="720" w:hanging="360"/>
      </w:pPr>
      <w:rPr>
        <w:rFonts w:ascii="Webdings" w:hAnsi="Webdings" w:hint="default"/>
        <w:color w:val="FFD700"/>
        <w:sz w:val="28"/>
      </w:rPr>
    </w:lvl>
    <w:lvl w:ilvl="1" w:tplc="1EEA7478">
      <w:start w:val="1"/>
      <w:numFmt w:val="bullet"/>
      <w:lvlText w:val=""/>
      <w:lvlJc w:val="left"/>
      <w:pPr>
        <w:ind w:left="1440" w:hanging="360"/>
      </w:pPr>
      <w:rPr>
        <w:rFonts w:ascii="Webdings" w:hAnsi="Webdings" w:hint="default"/>
        <w:color w:val="auto"/>
        <w:sz w:val="24"/>
      </w:rPr>
    </w:lvl>
    <w:lvl w:ilvl="2" w:tplc="7B20FFB4">
      <w:start w:val="1"/>
      <w:numFmt w:val="bullet"/>
      <w:lvlText w:val=""/>
      <w:lvlJc w:val="left"/>
      <w:pPr>
        <w:ind w:left="2160" w:hanging="360"/>
      </w:pPr>
      <w:rPr>
        <w:rFonts w:ascii="Wingdings" w:hAnsi="Wingdings" w:hint="default"/>
      </w:rPr>
    </w:lvl>
    <w:lvl w:ilvl="3" w:tplc="5642965E" w:tentative="1">
      <w:start w:val="1"/>
      <w:numFmt w:val="bullet"/>
      <w:lvlText w:val=""/>
      <w:lvlJc w:val="left"/>
      <w:pPr>
        <w:ind w:left="2880" w:hanging="360"/>
      </w:pPr>
      <w:rPr>
        <w:rFonts w:ascii="Symbol" w:hAnsi="Symbol" w:hint="default"/>
      </w:rPr>
    </w:lvl>
    <w:lvl w:ilvl="4" w:tplc="397486D2" w:tentative="1">
      <w:start w:val="1"/>
      <w:numFmt w:val="bullet"/>
      <w:lvlText w:val="o"/>
      <w:lvlJc w:val="left"/>
      <w:pPr>
        <w:ind w:left="3600" w:hanging="360"/>
      </w:pPr>
      <w:rPr>
        <w:rFonts w:ascii="Courier New" w:hAnsi="Courier New" w:cs="Courier New" w:hint="default"/>
      </w:rPr>
    </w:lvl>
    <w:lvl w:ilvl="5" w:tplc="B2B66650" w:tentative="1">
      <w:start w:val="1"/>
      <w:numFmt w:val="bullet"/>
      <w:lvlText w:val=""/>
      <w:lvlJc w:val="left"/>
      <w:pPr>
        <w:ind w:left="4320" w:hanging="360"/>
      </w:pPr>
      <w:rPr>
        <w:rFonts w:ascii="Wingdings" w:hAnsi="Wingdings" w:hint="default"/>
      </w:rPr>
    </w:lvl>
    <w:lvl w:ilvl="6" w:tplc="8FB23802" w:tentative="1">
      <w:start w:val="1"/>
      <w:numFmt w:val="bullet"/>
      <w:lvlText w:val=""/>
      <w:lvlJc w:val="left"/>
      <w:pPr>
        <w:ind w:left="5040" w:hanging="360"/>
      </w:pPr>
      <w:rPr>
        <w:rFonts w:ascii="Symbol" w:hAnsi="Symbol" w:hint="default"/>
      </w:rPr>
    </w:lvl>
    <w:lvl w:ilvl="7" w:tplc="19F42C6C" w:tentative="1">
      <w:start w:val="1"/>
      <w:numFmt w:val="bullet"/>
      <w:lvlText w:val="o"/>
      <w:lvlJc w:val="left"/>
      <w:pPr>
        <w:ind w:left="5760" w:hanging="360"/>
      </w:pPr>
      <w:rPr>
        <w:rFonts w:ascii="Courier New" w:hAnsi="Courier New" w:cs="Courier New" w:hint="default"/>
      </w:rPr>
    </w:lvl>
    <w:lvl w:ilvl="8" w:tplc="91B8CFC2" w:tentative="1">
      <w:start w:val="1"/>
      <w:numFmt w:val="bullet"/>
      <w:lvlText w:val=""/>
      <w:lvlJc w:val="left"/>
      <w:pPr>
        <w:ind w:left="6480" w:hanging="360"/>
      </w:pPr>
      <w:rPr>
        <w:rFonts w:ascii="Wingdings" w:hAnsi="Wingdings" w:hint="default"/>
      </w:rPr>
    </w:lvl>
  </w:abstractNum>
  <w:abstractNum w:abstractNumId="39" w15:restartNumberingAfterBreak="0">
    <w:nsid w:val="7ECE758B"/>
    <w:multiLevelType w:val="hybridMultilevel"/>
    <w:tmpl w:val="54989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23"/>
  </w:num>
  <w:num w:numId="4">
    <w:abstractNumId w:val="19"/>
  </w:num>
  <w:num w:numId="5">
    <w:abstractNumId w:val="9"/>
  </w:num>
  <w:num w:numId="6">
    <w:abstractNumId w:val="27"/>
  </w:num>
  <w:num w:numId="7">
    <w:abstractNumId w:val="33"/>
  </w:num>
  <w:num w:numId="8">
    <w:abstractNumId w:val="37"/>
  </w:num>
  <w:num w:numId="9">
    <w:abstractNumId w:val="30"/>
  </w:num>
  <w:num w:numId="10">
    <w:abstractNumId w:val="1"/>
  </w:num>
  <w:num w:numId="11">
    <w:abstractNumId w:val="0"/>
  </w:num>
  <w:num w:numId="12">
    <w:abstractNumId w:val="28"/>
  </w:num>
  <w:num w:numId="13">
    <w:abstractNumId w:val="36"/>
  </w:num>
  <w:num w:numId="14">
    <w:abstractNumId w:val="4"/>
  </w:num>
  <w:num w:numId="15">
    <w:abstractNumId w:val="26"/>
  </w:num>
  <w:num w:numId="16">
    <w:abstractNumId w:val="24"/>
  </w:num>
  <w:num w:numId="17">
    <w:abstractNumId w:val="25"/>
  </w:num>
  <w:num w:numId="18">
    <w:abstractNumId w:val="29"/>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39"/>
  </w:num>
  <w:num w:numId="23">
    <w:abstractNumId w:val="6"/>
  </w:num>
  <w:num w:numId="24">
    <w:abstractNumId w:val="22"/>
  </w:num>
  <w:num w:numId="25">
    <w:abstractNumId w:val="16"/>
  </w:num>
  <w:num w:numId="26">
    <w:abstractNumId w:val="38"/>
  </w:num>
  <w:num w:numId="27">
    <w:abstractNumId w:val="31"/>
  </w:num>
  <w:num w:numId="28">
    <w:abstractNumId w:val="34"/>
  </w:num>
  <w:num w:numId="29">
    <w:abstractNumId w:val="8"/>
  </w:num>
  <w:num w:numId="30">
    <w:abstractNumId w:val="32"/>
  </w:num>
  <w:num w:numId="31">
    <w:abstractNumId w:val="35"/>
  </w:num>
  <w:num w:numId="32">
    <w:abstractNumId w:val="17"/>
  </w:num>
  <w:num w:numId="33">
    <w:abstractNumId w:val="7"/>
  </w:num>
  <w:num w:numId="34">
    <w:abstractNumId w:val="21"/>
  </w:num>
  <w:num w:numId="35">
    <w:abstractNumId w:val="5"/>
  </w:num>
  <w:num w:numId="36">
    <w:abstractNumId w:val="14"/>
  </w:num>
  <w:num w:numId="37">
    <w:abstractNumId w:val="15"/>
  </w:num>
  <w:num w:numId="38">
    <w:abstractNumId w:val="11"/>
  </w:num>
  <w:num w:numId="39">
    <w:abstractNumId w:val="12"/>
  </w:num>
  <w:num w:numId="4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Julia Leibelshon">
    <w15:presenceInfo w15:providerId="AD" w15:userId="S::jleibelshon@axon.com::51eee1fb-ff3c-4b60-bbb2-c5a94cff560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ztjQ3MjYwMTAxNbRQ0lEKTi0uzszPAykwNK0FAGa49u0tAAAA"/>
  </w:docVars>
  <w:rsids>
    <w:rsidRoot w:val="0009502C"/>
    <w:rsid w:val="0000589B"/>
    <w:rsid w:val="0000708C"/>
    <w:rsid w:val="000101F6"/>
    <w:rsid w:val="000207A2"/>
    <w:rsid w:val="0002549D"/>
    <w:rsid w:val="00057507"/>
    <w:rsid w:val="00063D18"/>
    <w:rsid w:val="00070DD5"/>
    <w:rsid w:val="000738E3"/>
    <w:rsid w:val="00091373"/>
    <w:rsid w:val="0009140A"/>
    <w:rsid w:val="0009333D"/>
    <w:rsid w:val="0009502C"/>
    <w:rsid w:val="000A30DD"/>
    <w:rsid w:val="000A5959"/>
    <w:rsid w:val="000A7E85"/>
    <w:rsid w:val="000B3926"/>
    <w:rsid w:val="000B6DE3"/>
    <w:rsid w:val="000C6DD8"/>
    <w:rsid w:val="000D7E71"/>
    <w:rsid w:val="000E01DB"/>
    <w:rsid w:val="000E0A26"/>
    <w:rsid w:val="001016F8"/>
    <w:rsid w:val="00105AB1"/>
    <w:rsid w:val="00111D96"/>
    <w:rsid w:val="0011345F"/>
    <w:rsid w:val="00117679"/>
    <w:rsid w:val="00124162"/>
    <w:rsid w:val="00131BBA"/>
    <w:rsid w:val="00133B9C"/>
    <w:rsid w:val="00141B94"/>
    <w:rsid w:val="00142CC5"/>
    <w:rsid w:val="001560B1"/>
    <w:rsid w:val="00174793"/>
    <w:rsid w:val="001826BF"/>
    <w:rsid w:val="00190E65"/>
    <w:rsid w:val="00191E37"/>
    <w:rsid w:val="00192178"/>
    <w:rsid w:val="001939F5"/>
    <w:rsid w:val="001A1AFA"/>
    <w:rsid w:val="001A21AF"/>
    <w:rsid w:val="001A3F0B"/>
    <w:rsid w:val="001A4CDD"/>
    <w:rsid w:val="001A75EB"/>
    <w:rsid w:val="001C6C41"/>
    <w:rsid w:val="001F3310"/>
    <w:rsid w:val="001F7706"/>
    <w:rsid w:val="00203D6A"/>
    <w:rsid w:val="00211D9C"/>
    <w:rsid w:val="00220693"/>
    <w:rsid w:val="00221A2A"/>
    <w:rsid w:val="00251743"/>
    <w:rsid w:val="0025534D"/>
    <w:rsid w:val="002567CE"/>
    <w:rsid w:val="00260470"/>
    <w:rsid w:val="00260725"/>
    <w:rsid w:val="00261C2E"/>
    <w:rsid w:val="00261CF1"/>
    <w:rsid w:val="00263F50"/>
    <w:rsid w:val="00264B4D"/>
    <w:rsid w:val="00270673"/>
    <w:rsid w:val="0027127B"/>
    <w:rsid w:val="00284D8A"/>
    <w:rsid w:val="00291FAA"/>
    <w:rsid w:val="002960D5"/>
    <w:rsid w:val="002A2552"/>
    <w:rsid w:val="002B3A36"/>
    <w:rsid w:val="002C5FAB"/>
    <w:rsid w:val="002C6026"/>
    <w:rsid w:val="002C75D4"/>
    <w:rsid w:val="002C7FF5"/>
    <w:rsid w:val="002F0EC0"/>
    <w:rsid w:val="00306C4C"/>
    <w:rsid w:val="003075FD"/>
    <w:rsid w:val="00314867"/>
    <w:rsid w:val="00323710"/>
    <w:rsid w:val="0033300B"/>
    <w:rsid w:val="00333058"/>
    <w:rsid w:val="003419BB"/>
    <w:rsid w:val="003528C0"/>
    <w:rsid w:val="00370866"/>
    <w:rsid w:val="00371529"/>
    <w:rsid w:val="00386371"/>
    <w:rsid w:val="003B2DB9"/>
    <w:rsid w:val="003B5A51"/>
    <w:rsid w:val="003B7A2F"/>
    <w:rsid w:val="003C676E"/>
    <w:rsid w:val="003E057A"/>
    <w:rsid w:val="003F442B"/>
    <w:rsid w:val="004009A6"/>
    <w:rsid w:val="00405269"/>
    <w:rsid w:val="00416D85"/>
    <w:rsid w:val="004204A6"/>
    <w:rsid w:val="004217C4"/>
    <w:rsid w:val="00422906"/>
    <w:rsid w:val="004270ED"/>
    <w:rsid w:val="00436A91"/>
    <w:rsid w:val="00436E61"/>
    <w:rsid w:val="0045070F"/>
    <w:rsid w:val="00453CBE"/>
    <w:rsid w:val="00461AF4"/>
    <w:rsid w:val="00463436"/>
    <w:rsid w:val="004636DD"/>
    <w:rsid w:val="00463E52"/>
    <w:rsid w:val="00470FDC"/>
    <w:rsid w:val="0047440B"/>
    <w:rsid w:val="00477516"/>
    <w:rsid w:val="00477805"/>
    <w:rsid w:val="00480672"/>
    <w:rsid w:val="004A4DEB"/>
    <w:rsid w:val="004B351E"/>
    <w:rsid w:val="004D7537"/>
    <w:rsid w:val="004E366C"/>
    <w:rsid w:val="004E7F0E"/>
    <w:rsid w:val="004F6816"/>
    <w:rsid w:val="00506ACC"/>
    <w:rsid w:val="00511344"/>
    <w:rsid w:val="00512582"/>
    <w:rsid w:val="00520316"/>
    <w:rsid w:val="005365FA"/>
    <w:rsid w:val="00536620"/>
    <w:rsid w:val="00542998"/>
    <w:rsid w:val="00557E2D"/>
    <w:rsid w:val="0056091C"/>
    <w:rsid w:val="00563B74"/>
    <w:rsid w:val="0056773E"/>
    <w:rsid w:val="005A0FC8"/>
    <w:rsid w:val="005A4A18"/>
    <w:rsid w:val="005A6817"/>
    <w:rsid w:val="005A7C68"/>
    <w:rsid w:val="005D1867"/>
    <w:rsid w:val="005E3270"/>
    <w:rsid w:val="005E4A51"/>
    <w:rsid w:val="005E6A19"/>
    <w:rsid w:val="005F14FB"/>
    <w:rsid w:val="005F4768"/>
    <w:rsid w:val="005F748C"/>
    <w:rsid w:val="00603289"/>
    <w:rsid w:val="00605072"/>
    <w:rsid w:val="00610FE6"/>
    <w:rsid w:val="006122B8"/>
    <w:rsid w:val="006146ED"/>
    <w:rsid w:val="006405E9"/>
    <w:rsid w:val="006466F9"/>
    <w:rsid w:val="0065124C"/>
    <w:rsid w:val="00652283"/>
    <w:rsid w:val="00660F96"/>
    <w:rsid w:val="006659DE"/>
    <w:rsid w:val="006676D8"/>
    <w:rsid w:val="006867F5"/>
    <w:rsid w:val="00686F22"/>
    <w:rsid w:val="0069638F"/>
    <w:rsid w:val="006B26B2"/>
    <w:rsid w:val="006D69E8"/>
    <w:rsid w:val="006D76E3"/>
    <w:rsid w:val="006E3426"/>
    <w:rsid w:val="006E4530"/>
    <w:rsid w:val="006E57A7"/>
    <w:rsid w:val="006F2F86"/>
    <w:rsid w:val="006F3EF0"/>
    <w:rsid w:val="0070747D"/>
    <w:rsid w:val="00715366"/>
    <w:rsid w:val="007250BC"/>
    <w:rsid w:val="00726AFA"/>
    <w:rsid w:val="0073473C"/>
    <w:rsid w:val="00736946"/>
    <w:rsid w:val="00741B7D"/>
    <w:rsid w:val="0075244A"/>
    <w:rsid w:val="00756AC1"/>
    <w:rsid w:val="007613A2"/>
    <w:rsid w:val="0077385F"/>
    <w:rsid w:val="007838AA"/>
    <w:rsid w:val="00786320"/>
    <w:rsid w:val="007A445A"/>
    <w:rsid w:val="007B0661"/>
    <w:rsid w:val="007B2329"/>
    <w:rsid w:val="007B595E"/>
    <w:rsid w:val="007C0BE3"/>
    <w:rsid w:val="007C6274"/>
    <w:rsid w:val="007D6108"/>
    <w:rsid w:val="007F1B85"/>
    <w:rsid w:val="007F2EAE"/>
    <w:rsid w:val="007F3C4A"/>
    <w:rsid w:val="008213EE"/>
    <w:rsid w:val="0082542F"/>
    <w:rsid w:val="00827266"/>
    <w:rsid w:val="0083732F"/>
    <w:rsid w:val="00840323"/>
    <w:rsid w:val="008408B9"/>
    <w:rsid w:val="00844485"/>
    <w:rsid w:val="00844F46"/>
    <w:rsid w:val="008631B6"/>
    <w:rsid w:val="00872EF0"/>
    <w:rsid w:val="00877F50"/>
    <w:rsid w:val="008859CA"/>
    <w:rsid w:val="008923E2"/>
    <w:rsid w:val="008A3161"/>
    <w:rsid w:val="008A4201"/>
    <w:rsid w:val="008B2E7B"/>
    <w:rsid w:val="008B2EFE"/>
    <w:rsid w:val="008B7F71"/>
    <w:rsid w:val="008C1569"/>
    <w:rsid w:val="008C2A7F"/>
    <w:rsid w:val="008C428E"/>
    <w:rsid w:val="008D4566"/>
    <w:rsid w:val="008D62D5"/>
    <w:rsid w:val="008E0DCF"/>
    <w:rsid w:val="008F4E85"/>
    <w:rsid w:val="0090304E"/>
    <w:rsid w:val="00924A7E"/>
    <w:rsid w:val="009414B0"/>
    <w:rsid w:val="009468AA"/>
    <w:rsid w:val="00946CDB"/>
    <w:rsid w:val="00965777"/>
    <w:rsid w:val="00965FF1"/>
    <w:rsid w:val="009664D2"/>
    <w:rsid w:val="0096729F"/>
    <w:rsid w:val="00973022"/>
    <w:rsid w:val="00974AC2"/>
    <w:rsid w:val="00974DA2"/>
    <w:rsid w:val="00982F41"/>
    <w:rsid w:val="009923AB"/>
    <w:rsid w:val="0099629C"/>
    <w:rsid w:val="009B2B67"/>
    <w:rsid w:val="009C22F1"/>
    <w:rsid w:val="009D3AC2"/>
    <w:rsid w:val="009E375A"/>
    <w:rsid w:val="009E492F"/>
    <w:rsid w:val="009E4F49"/>
    <w:rsid w:val="009E60A0"/>
    <w:rsid w:val="00A171D7"/>
    <w:rsid w:val="00A26857"/>
    <w:rsid w:val="00A31060"/>
    <w:rsid w:val="00A312EB"/>
    <w:rsid w:val="00A3213F"/>
    <w:rsid w:val="00A41B18"/>
    <w:rsid w:val="00A47822"/>
    <w:rsid w:val="00A519ED"/>
    <w:rsid w:val="00A524CA"/>
    <w:rsid w:val="00A5798F"/>
    <w:rsid w:val="00A57ACA"/>
    <w:rsid w:val="00A670A8"/>
    <w:rsid w:val="00A673E9"/>
    <w:rsid w:val="00A7238A"/>
    <w:rsid w:val="00A914EA"/>
    <w:rsid w:val="00AB4A4B"/>
    <w:rsid w:val="00AC786B"/>
    <w:rsid w:val="00AD36D7"/>
    <w:rsid w:val="00AE219D"/>
    <w:rsid w:val="00AF696A"/>
    <w:rsid w:val="00AF7D93"/>
    <w:rsid w:val="00B02221"/>
    <w:rsid w:val="00B062EB"/>
    <w:rsid w:val="00B12A85"/>
    <w:rsid w:val="00B203B1"/>
    <w:rsid w:val="00B21B72"/>
    <w:rsid w:val="00B276DD"/>
    <w:rsid w:val="00B31295"/>
    <w:rsid w:val="00B4040F"/>
    <w:rsid w:val="00B42932"/>
    <w:rsid w:val="00B66D79"/>
    <w:rsid w:val="00B671D0"/>
    <w:rsid w:val="00B6776E"/>
    <w:rsid w:val="00B711A7"/>
    <w:rsid w:val="00B81491"/>
    <w:rsid w:val="00B81700"/>
    <w:rsid w:val="00B84357"/>
    <w:rsid w:val="00BA09EE"/>
    <w:rsid w:val="00BB049F"/>
    <w:rsid w:val="00BB4C38"/>
    <w:rsid w:val="00BB6494"/>
    <w:rsid w:val="00BB672E"/>
    <w:rsid w:val="00BC7D3D"/>
    <w:rsid w:val="00BD0886"/>
    <w:rsid w:val="00BE4538"/>
    <w:rsid w:val="00BF4E0C"/>
    <w:rsid w:val="00C10412"/>
    <w:rsid w:val="00C21648"/>
    <w:rsid w:val="00C26724"/>
    <w:rsid w:val="00C40EF7"/>
    <w:rsid w:val="00C621B1"/>
    <w:rsid w:val="00C65A19"/>
    <w:rsid w:val="00C80679"/>
    <w:rsid w:val="00C8102F"/>
    <w:rsid w:val="00C8270C"/>
    <w:rsid w:val="00C9083F"/>
    <w:rsid w:val="00C93C39"/>
    <w:rsid w:val="00CA1868"/>
    <w:rsid w:val="00CA327C"/>
    <w:rsid w:val="00CA61D2"/>
    <w:rsid w:val="00CA67EF"/>
    <w:rsid w:val="00CB061F"/>
    <w:rsid w:val="00CB52E9"/>
    <w:rsid w:val="00CE5B50"/>
    <w:rsid w:val="00CE7C92"/>
    <w:rsid w:val="00D07CEE"/>
    <w:rsid w:val="00D10F0E"/>
    <w:rsid w:val="00D15895"/>
    <w:rsid w:val="00D34BCF"/>
    <w:rsid w:val="00D45264"/>
    <w:rsid w:val="00D501C5"/>
    <w:rsid w:val="00D51A45"/>
    <w:rsid w:val="00D53803"/>
    <w:rsid w:val="00D5615E"/>
    <w:rsid w:val="00D61EF4"/>
    <w:rsid w:val="00D76A6A"/>
    <w:rsid w:val="00D8135C"/>
    <w:rsid w:val="00D83B5D"/>
    <w:rsid w:val="00D91A5D"/>
    <w:rsid w:val="00D9324D"/>
    <w:rsid w:val="00D970EE"/>
    <w:rsid w:val="00D97BAB"/>
    <w:rsid w:val="00DA209F"/>
    <w:rsid w:val="00DA3259"/>
    <w:rsid w:val="00DC3348"/>
    <w:rsid w:val="00DD2DB6"/>
    <w:rsid w:val="00DD4299"/>
    <w:rsid w:val="00DD640B"/>
    <w:rsid w:val="00DE5E23"/>
    <w:rsid w:val="00DF0FA2"/>
    <w:rsid w:val="00E00A42"/>
    <w:rsid w:val="00E0263E"/>
    <w:rsid w:val="00E02FDB"/>
    <w:rsid w:val="00E26E01"/>
    <w:rsid w:val="00E30282"/>
    <w:rsid w:val="00E55CD1"/>
    <w:rsid w:val="00E60222"/>
    <w:rsid w:val="00E65CF2"/>
    <w:rsid w:val="00E762F8"/>
    <w:rsid w:val="00E77E4E"/>
    <w:rsid w:val="00E80FCA"/>
    <w:rsid w:val="00E84E38"/>
    <w:rsid w:val="00E86CF8"/>
    <w:rsid w:val="00E96AAC"/>
    <w:rsid w:val="00EA2545"/>
    <w:rsid w:val="00EA36D4"/>
    <w:rsid w:val="00EB3BAF"/>
    <w:rsid w:val="00EB5BCA"/>
    <w:rsid w:val="00EE2369"/>
    <w:rsid w:val="00EE3E6A"/>
    <w:rsid w:val="00EF0A39"/>
    <w:rsid w:val="00F04DDD"/>
    <w:rsid w:val="00F11B67"/>
    <w:rsid w:val="00F1621E"/>
    <w:rsid w:val="00F1639D"/>
    <w:rsid w:val="00F21AD4"/>
    <w:rsid w:val="00F27DB8"/>
    <w:rsid w:val="00F417E4"/>
    <w:rsid w:val="00F54162"/>
    <w:rsid w:val="00F655C2"/>
    <w:rsid w:val="00F65D4B"/>
    <w:rsid w:val="00F664A5"/>
    <w:rsid w:val="00F70C0E"/>
    <w:rsid w:val="00F71E59"/>
    <w:rsid w:val="00F72BF2"/>
    <w:rsid w:val="00F72DCE"/>
    <w:rsid w:val="00F870F0"/>
    <w:rsid w:val="00F94A4B"/>
    <w:rsid w:val="00FA3D5F"/>
    <w:rsid w:val="00FB187E"/>
    <w:rsid w:val="00FB3556"/>
    <w:rsid w:val="00FB6BA8"/>
    <w:rsid w:val="00FB6F5E"/>
    <w:rsid w:val="00FC3C96"/>
    <w:rsid w:val="00FD141D"/>
    <w:rsid w:val="00FD5220"/>
    <w:rsid w:val="00FE18C0"/>
    <w:rsid w:val="00FF09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semiHidden/>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semiHidden/>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4636DD"/>
    <w:pPr>
      <w:ind w:left="720"/>
      <w:contextualSpacing/>
    </w:pPr>
  </w:style>
  <w:style w:type="character" w:styleId="UnresolvedMention">
    <w:name w:val="Unresolved Mention"/>
    <w:basedOn w:val="DefaultParagraphFont"/>
    <w:uiPriority w:val="99"/>
    <w:semiHidden/>
    <w:unhideWhenUsed/>
    <w:rsid w:val="00461AF4"/>
    <w:rPr>
      <w:color w:val="605E5C"/>
      <w:shd w:val="clear" w:color="auto" w:fill="E1DFDD"/>
    </w:rPr>
  </w:style>
  <w:style w:type="paragraph" w:customStyle="1" w:styleId="ABodyText">
    <w:name w:val="A_Body Text"/>
    <w:link w:val="ABodyTextChar"/>
    <w:qFormat/>
    <w:rsid w:val="000B6DE3"/>
    <w:pPr>
      <w:spacing w:before="120" w:after="120"/>
    </w:pPr>
    <w:rPr>
      <w:rFonts w:ascii="Open Sans Light" w:eastAsiaTheme="minorHAnsi" w:hAnsi="Open Sans Light" w:cs="Open Sans Light"/>
      <w:color w:val="000000" w:themeColor="text1"/>
      <w:spacing w:val="20"/>
    </w:rPr>
  </w:style>
  <w:style w:type="paragraph" w:customStyle="1" w:styleId="ABullet1">
    <w:name w:val="A_Bullet 1"/>
    <w:qFormat/>
    <w:rsid w:val="000B6DE3"/>
    <w:pPr>
      <w:numPr>
        <w:numId w:val="25"/>
      </w:numPr>
      <w:spacing w:before="60" w:after="60"/>
    </w:pPr>
    <w:rPr>
      <w:rFonts w:ascii="Open Sans Light" w:eastAsiaTheme="minorHAnsi" w:hAnsi="Open Sans Light" w:cs="Open Sans Light"/>
      <w:color w:val="000000" w:themeColor="text1"/>
      <w:spacing w:val="20"/>
    </w:rPr>
  </w:style>
  <w:style w:type="character" w:customStyle="1" w:styleId="ABodyTextChar">
    <w:name w:val="A_Body Text Char"/>
    <w:basedOn w:val="DefaultParagraphFont"/>
    <w:link w:val="ABodyText"/>
    <w:rsid w:val="000B6DE3"/>
    <w:rPr>
      <w:rFonts w:ascii="Open Sans Light" w:eastAsiaTheme="minorHAnsi" w:hAnsi="Open Sans Light" w:cs="Open Sans Light"/>
      <w:color w:val="000000" w:themeColor="text1"/>
      <w:spacing w:val="20"/>
    </w:rPr>
  </w:style>
  <w:style w:type="paragraph" w:customStyle="1" w:styleId="AHeader5">
    <w:name w:val="A_Header 5"/>
    <w:next w:val="ABodyText"/>
    <w:qFormat/>
    <w:rsid w:val="00D76A6A"/>
    <w:pPr>
      <w:spacing w:before="240" w:after="120"/>
    </w:pPr>
    <w:rPr>
      <w:rFonts w:ascii="Klavika Medium" w:eastAsiaTheme="minorHAnsi" w:hAnsi="Klavika Medium" w:cs="Open Sans Semibold"/>
      <w:caps/>
      <w:color w:val="6E7378"/>
      <w:spacing w:val="60"/>
      <w:kern w:val="40"/>
    </w:rPr>
  </w:style>
  <w:style w:type="paragraph" w:customStyle="1" w:styleId="AHeader4">
    <w:name w:val="A_Header 4"/>
    <w:next w:val="ABodyText"/>
    <w:qFormat/>
    <w:rsid w:val="00FB6BA8"/>
    <w:pPr>
      <w:spacing w:before="240" w:after="120"/>
    </w:pPr>
    <w:rPr>
      <w:rFonts w:ascii="Klavika Medium" w:eastAsiaTheme="minorHAnsi" w:hAnsi="Klavika Medium" w:cs="Open Sans Semibold"/>
      <w:caps/>
      <w:color w:val="FFD700"/>
      <w:spacing w:val="60"/>
      <w:kern w:val="40"/>
      <w:sz w:val="24"/>
    </w:rPr>
  </w:style>
  <w:style w:type="paragraph" w:customStyle="1" w:styleId="AHeader3">
    <w:name w:val="A_Header 3"/>
    <w:next w:val="ABodyText"/>
    <w:qFormat/>
    <w:rsid w:val="00EE3E6A"/>
    <w:pPr>
      <w:spacing w:before="240" w:after="120"/>
    </w:pPr>
    <w:rPr>
      <w:rFonts w:ascii="Klavika Medium" w:eastAsiaTheme="minorHAnsi" w:hAnsi="Klavika Medium" w:cs="Open Sans"/>
      <w:caps/>
      <w:color w:val="767171" w:themeColor="background2" w:themeShade="80"/>
      <w:spacing w:val="40"/>
      <w:kern w:val="28"/>
      <w:sz w:val="28"/>
      <w:szCs w:val="28"/>
    </w:rPr>
  </w:style>
  <w:style w:type="paragraph" w:customStyle="1" w:styleId="Default">
    <w:name w:val="Default"/>
    <w:rsid w:val="00506ACC"/>
    <w:pPr>
      <w:widowControl w:val="0"/>
      <w:autoSpaceDE w:val="0"/>
      <w:autoSpaceDN w:val="0"/>
      <w:adjustRightInd w:val="0"/>
    </w:pPr>
    <w:rPr>
      <w:rFonts w:eastAsiaTheme="minorEastAs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6485499">
      <w:bodyDiv w:val="1"/>
      <w:marLeft w:val="0"/>
      <w:marRight w:val="0"/>
      <w:marTop w:val="0"/>
      <w:marBottom w:val="0"/>
      <w:divBdr>
        <w:top w:val="none" w:sz="0" w:space="0" w:color="auto"/>
        <w:left w:val="none" w:sz="0" w:space="0" w:color="auto"/>
        <w:bottom w:val="none" w:sz="0" w:space="0" w:color="auto"/>
        <w:right w:val="none" w:sz="0" w:space="0" w:color="auto"/>
      </w:divBdr>
    </w:div>
    <w:div w:id="1033917387">
      <w:bodyDiv w:val="1"/>
      <w:marLeft w:val="0"/>
      <w:marRight w:val="0"/>
      <w:marTop w:val="0"/>
      <w:marBottom w:val="0"/>
      <w:divBdr>
        <w:top w:val="none" w:sz="0" w:space="0" w:color="auto"/>
        <w:left w:val="none" w:sz="0" w:space="0" w:color="auto"/>
        <w:bottom w:val="none" w:sz="0" w:space="0" w:color="auto"/>
        <w:right w:val="none" w:sz="0" w:space="0" w:color="auto"/>
      </w:divBdr>
    </w:div>
    <w:div w:id="1093160708">
      <w:bodyDiv w:val="1"/>
      <w:marLeft w:val="0"/>
      <w:marRight w:val="0"/>
      <w:marTop w:val="0"/>
      <w:marBottom w:val="0"/>
      <w:divBdr>
        <w:top w:val="none" w:sz="0" w:space="0" w:color="auto"/>
        <w:left w:val="none" w:sz="0" w:space="0" w:color="auto"/>
        <w:bottom w:val="none" w:sz="0" w:space="0" w:color="auto"/>
        <w:right w:val="none" w:sz="0" w:space="0" w:color="auto"/>
      </w:divBdr>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690524743">
      <w:bodyDiv w:val="1"/>
      <w:marLeft w:val="0"/>
      <w:marRight w:val="0"/>
      <w:marTop w:val="0"/>
      <w:marBottom w:val="0"/>
      <w:divBdr>
        <w:top w:val="none" w:sz="0" w:space="0" w:color="auto"/>
        <w:left w:val="none" w:sz="0" w:space="0" w:color="auto"/>
        <w:bottom w:val="none" w:sz="0" w:space="0" w:color="auto"/>
        <w:right w:val="none" w:sz="0" w:space="0" w:color="auto"/>
      </w:divBdr>
    </w:div>
    <w:div w:id="1703701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n.gov/safety/tennessee-highway-patrol.html" TargetMode="External"/><Relationship Id="rId18" Type="http://schemas.openxmlformats.org/officeDocument/2006/relationships/hyperlink" Target="http://www.axon.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troopers.ny.gov/" TargetMode="External"/><Relationship Id="rId17" Type="http://schemas.openxmlformats.org/officeDocument/2006/relationships/hyperlink" Target="mailto:jleibelshon@axon.com" TargetMode="External"/><Relationship Id="rId2" Type="http://schemas.openxmlformats.org/officeDocument/2006/relationships/customXml" Target="../customXml/item2.xml"/><Relationship Id="rId16" Type="http://schemas.openxmlformats.org/officeDocument/2006/relationships/hyperlink" Target="https://www.cincinnati-oh.gov/police/contact-us/"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5" Type="http://schemas.openxmlformats.org/officeDocument/2006/relationships/hyperlink" Target="https://www.louisville-police.org/" TargetMode="External"/><Relationship Id="rId10" Type="http://schemas.openxmlformats.org/officeDocument/2006/relationships/hyperlink" Target="https://investor.axon.com/financials/sec-filings"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investor.axon.com/financials/sec-filings" TargetMode="External"/><Relationship Id="rId14" Type="http://schemas.openxmlformats.org/officeDocument/2006/relationships/hyperlink" Target="https://www.fishers.in.us/241/Fishers-Police-Depart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E49BA64476B1F41B7250DE5E08A0F52" ma:contentTypeVersion="14" ma:contentTypeDescription="Create a new document." ma:contentTypeScope="" ma:versionID="ecb9803ab6fc5c51af6d724eafa1192f">
  <xsd:schema xmlns:xsd="http://www.w3.org/2001/XMLSchema" xmlns:xs="http://www.w3.org/2001/XMLSchema" xmlns:p="http://schemas.microsoft.com/office/2006/metadata/properties" xmlns:ns1="http://schemas.microsoft.com/sharepoint/v3" xmlns:ns2="fb0118ad-84c4-4230-82d0-1dd00535cc61" xmlns:ns3="f613a829-b4c1-4cd7-9179-165b3308129d" targetNamespace="http://schemas.microsoft.com/office/2006/metadata/properties" ma:root="true" ma:fieldsID="9f190b3770e8dd2c6ac625dcf4a7a7cd" ns1:_="" ns2:_="" ns3:_="">
    <xsd:import namespace="http://schemas.microsoft.com/sharepoint/v3"/>
    <xsd:import namespace="fb0118ad-84c4-4230-82d0-1dd00535cc61"/>
    <xsd:import namespace="f613a829-b4c1-4cd7-9179-165b3308129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0118ad-84c4-4230-82d0-1dd00535cc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613a829-b4c1-4cd7-9179-165b3308129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1449717-4CD1-4685-98EC-A1148820FA6E}">
  <ds:schemaRefs>
    <ds:schemaRef ds:uri="http://schemas.openxmlformats.org/officeDocument/2006/bibliography"/>
  </ds:schemaRefs>
</ds:datastoreItem>
</file>

<file path=customXml/itemProps2.xml><?xml version="1.0" encoding="utf-8"?>
<ds:datastoreItem xmlns:ds="http://schemas.openxmlformats.org/officeDocument/2006/customXml" ds:itemID="{B5D32D9D-F343-499A-8A0E-2E21CC8905B1}">
  <ds:schemaRefs>
    <ds:schemaRef ds:uri="http://schemas.microsoft.com/sharepoint/v3/contenttype/forms"/>
  </ds:schemaRefs>
</ds:datastoreItem>
</file>

<file path=customXml/itemProps3.xml><?xml version="1.0" encoding="utf-8"?>
<ds:datastoreItem xmlns:ds="http://schemas.openxmlformats.org/officeDocument/2006/customXml" ds:itemID="{406DACB1-D5E0-47B1-92E9-5A7D41B14E13}">
  <ds:schemaRefs>
    <ds:schemaRef ds:uri="http://schemas.microsoft.com/office/2006/documentManagement/types"/>
    <ds:schemaRef ds:uri="http://purl.org/dc/elements/1.1/"/>
    <ds:schemaRef ds:uri="http://schemas.openxmlformats.org/package/2006/metadata/core-properties"/>
    <ds:schemaRef ds:uri="fb0118ad-84c4-4230-82d0-1dd00535cc61"/>
    <ds:schemaRef ds:uri="http://schemas.microsoft.com/sharepoint/v3"/>
    <ds:schemaRef ds:uri="http://www.w3.org/XML/1998/namespace"/>
    <ds:schemaRef ds:uri="f613a829-b4c1-4cd7-9179-165b3308129d"/>
    <ds:schemaRef ds:uri="http://purl.org/dc/dcmitype/"/>
    <ds:schemaRef ds:uri="http://schemas.microsoft.com/office/infopath/2007/PartnerControls"/>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ECC4C376-54D1-4CF9-9436-E2737C2148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b0118ad-84c4-4230-82d0-1dd00535cc61"/>
    <ds:schemaRef ds:uri="f613a829-b4c1-4cd7-9179-165b330812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501</TotalTime>
  <Pages>14</Pages>
  <Words>5267</Words>
  <Characters>31748</Characters>
  <Application>Microsoft Office Word</Application>
  <DocSecurity>0</DocSecurity>
  <Lines>835</Lines>
  <Paragraphs>435</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36580</CharactersWithSpaces>
  <SharedDoc>false</SharedDoc>
  <HLinks>
    <vt:vector size="6" baseType="variant">
      <vt:variant>
        <vt:i4>1114220</vt:i4>
      </vt:variant>
      <vt:variant>
        <vt:i4>0</vt:i4>
      </vt:variant>
      <vt:variant>
        <vt:i4>0</vt:i4>
      </vt:variant>
      <vt:variant>
        <vt:i4>5</vt:i4>
      </vt:variant>
      <vt:variant>
        <vt:lpwstr>mailto:buyindianainvest@idoa.in.gov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Julia Leibelshon</cp:lastModifiedBy>
  <cp:revision>271</cp:revision>
  <dcterms:created xsi:type="dcterms:W3CDTF">2021-01-11T13:23:00Z</dcterms:created>
  <dcterms:modified xsi:type="dcterms:W3CDTF">2021-03-04T21:47:00Z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0x0101008E49BA64476B1F41B7250DE5E08A0F52</vt:lpwstr>
  </property>
</Properties>
</file>